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4192" w:rsidRPr="00737124" w:rsidRDefault="00354192" w:rsidP="0058538D">
      <w:pPr>
        <w:pStyle w:val="Nzev"/>
        <w:tabs>
          <w:tab w:val="left" w:pos="709"/>
        </w:tabs>
        <w:rPr>
          <w:rFonts w:ascii="Times New Roman" w:hAnsi="Times New Roman" w:cs="Times New Roman"/>
          <w:sz w:val="52"/>
          <w:lang w:val="cs-CZ"/>
        </w:rPr>
      </w:pPr>
      <w:r w:rsidRPr="00737124">
        <w:rPr>
          <w:rFonts w:ascii="Times New Roman" w:hAnsi="Times New Roman" w:cs="Times New Roman"/>
          <w:sz w:val="52"/>
          <w:lang w:val="cs-CZ"/>
        </w:rPr>
        <w:t>SMLOUVA O DÍLO</w:t>
      </w:r>
      <w:r w:rsidR="00717E30" w:rsidRPr="00737124">
        <w:rPr>
          <w:rFonts w:ascii="Times New Roman" w:hAnsi="Times New Roman" w:cs="Times New Roman"/>
          <w:sz w:val="52"/>
          <w:lang w:val="cs-CZ"/>
        </w:rPr>
        <w:t xml:space="preserve"> </w:t>
      </w:r>
      <w:bookmarkStart w:id="0" w:name="_GoBack"/>
      <w:bookmarkEnd w:id="0"/>
    </w:p>
    <w:p w:rsidR="00354192" w:rsidRPr="00737124" w:rsidRDefault="00354192" w:rsidP="00354192">
      <w:pPr>
        <w:pStyle w:val="Podnadpis"/>
        <w:rPr>
          <w:rFonts w:ascii="Times New Roman" w:hAnsi="Times New Roman" w:cs="Times New Roman"/>
          <w:spacing w:val="2"/>
          <w:sz w:val="24"/>
          <w:lang w:val="cs-CZ"/>
        </w:rPr>
      </w:pPr>
      <w:r w:rsidRPr="00737124">
        <w:rPr>
          <w:rFonts w:ascii="Times New Roman" w:hAnsi="Times New Roman" w:cs="Times New Roman"/>
          <w:spacing w:val="2"/>
          <w:sz w:val="24"/>
          <w:lang w:val="cs-CZ"/>
        </w:rPr>
        <w:t>uzavřená podle § 2586 a násl. zákona č. 89/2012 Sb., občanský zákoník (dále jen „NOZ“)</w:t>
      </w:r>
    </w:p>
    <w:p w:rsidR="00354192" w:rsidRPr="00737124" w:rsidRDefault="00354192" w:rsidP="00354192">
      <w:pPr>
        <w:pStyle w:val="Podnadpis"/>
        <w:rPr>
          <w:rFonts w:ascii="Times New Roman" w:hAnsi="Times New Roman" w:cs="Times New Roman"/>
          <w:sz w:val="24"/>
          <w:lang w:val="cs-CZ"/>
        </w:rPr>
      </w:pPr>
      <w:r w:rsidRPr="00737124">
        <w:rPr>
          <w:rFonts w:ascii="Times New Roman" w:hAnsi="Times New Roman" w:cs="Times New Roman"/>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rsidTr="00DA502E">
        <w:tc>
          <w:tcPr>
            <w:tcW w:w="4531" w:type="dxa"/>
          </w:tcPr>
          <w:p w:rsidR="00354192" w:rsidRPr="00737124" w:rsidRDefault="00354192" w:rsidP="00DA502E">
            <w:pPr>
              <w:pStyle w:val="Tabulka-buky11"/>
              <w:rPr>
                <w:rStyle w:val="Siln"/>
                <w:rFonts w:ascii="Times New Roman" w:hAnsi="Times New Roman"/>
                <w:b w:val="0"/>
                <w:bCs w:val="0"/>
                <w:sz w:val="24"/>
                <w:szCs w:val="22"/>
                <w:lang w:val="cs-CZ"/>
              </w:rPr>
            </w:pPr>
            <w:r w:rsidRPr="00737124">
              <w:rPr>
                <w:rStyle w:val="Siln"/>
                <w:rFonts w:ascii="Times New Roman" w:hAnsi="Times New Roman"/>
                <w:sz w:val="24"/>
                <w:szCs w:val="22"/>
              </w:rPr>
              <w:t>Objednatel:</w:t>
            </w:r>
          </w:p>
        </w:tc>
        <w:tc>
          <w:tcPr>
            <w:tcW w:w="4531" w:type="dxa"/>
          </w:tcPr>
          <w:p w:rsidR="00354192" w:rsidRPr="00D54AD2" w:rsidRDefault="00354192" w:rsidP="00DA502E">
            <w:pPr>
              <w:pStyle w:val="Tabulka-buky11"/>
              <w:rPr>
                <w:rFonts w:ascii="Times New Roman" w:hAnsi="Times New Roman"/>
                <w:sz w:val="24"/>
                <w:szCs w:val="22"/>
                <w:lang w:val="cs-CZ"/>
              </w:rPr>
            </w:pPr>
            <w:r w:rsidRPr="00D54AD2">
              <w:rPr>
                <w:rFonts w:ascii="Times New Roman" w:hAnsi="Times New Roman"/>
                <w:sz w:val="24"/>
                <w:szCs w:val="22"/>
                <w:lang w:val="cs-CZ"/>
              </w:rPr>
              <w:t>Česká republika – Státní pozemkový úřad</w:t>
            </w:r>
          </w:p>
          <w:p w:rsidR="00354192" w:rsidRPr="00CF0F21" w:rsidRDefault="00354192" w:rsidP="00142E7F">
            <w:pPr>
              <w:pStyle w:val="Tabulka-buky11"/>
              <w:rPr>
                <w:rFonts w:ascii="Times New Roman" w:hAnsi="Times New Roman"/>
                <w:sz w:val="24"/>
                <w:szCs w:val="22"/>
                <w:lang w:val="cs-CZ"/>
              </w:rPr>
            </w:pPr>
            <w:r w:rsidRPr="0094057D">
              <w:rPr>
                <w:rFonts w:ascii="Times New Roman" w:hAnsi="Times New Roman"/>
                <w:sz w:val="24"/>
                <w:szCs w:val="22"/>
                <w:lang w:val="cs-CZ"/>
              </w:rPr>
              <w:t xml:space="preserve">Krajský pozemkový úřad pro </w:t>
            </w:r>
            <w:r w:rsidR="00142E7F">
              <w:rPr>
                <w:rFonts w:ascii="Times New Roman" w:hAnsi="Times New Roman"/>
                <w:sz w:val="24"/>
                <w:szCs w:val="22"/>
                <w:lang w:val="cs-CZ"/>
              </w:rPr>
              <w:t>Ústecký kraj</w:t>
            </w:r>
            <w:r w:rsidR="00142E7F" w:rsidRPr="0094057D">
              <w:rPr>
                <w:rFonts w:ascii="Times New Roman" w:hAnsi="Times New Roman"/>
                <w:sz w:val="24"/>
                <w:szCs w:val="22"/>
                <w:lang w:val="cs-CZ"/>
              </w:rPr>
              <w:t xml:space="preserve"> </w:t>
            </w:r>
          </w:p>
        </w:tc>
      </w:tr>
      <w:tr w:rsidR="00354192" w:rsidRPr="00737124" w:rsidTr="00DA502E">
        <w:tc>
          <w:tcPr>
            <w:tcW w:w="4531" w:type="dxa"/>
          </w:tcPr>
          <w:p w:rsidR="00354192" w:rsidRPr="00E85062" w:rsidRDefault="00354192" w:rsidP="00DA502E">
            <w:pPr>
              <w:pStyle w:val="Tabulka-buky11"/>
              <w:rPr>
                <w:rStyle w:val="Siln"/>
                <w:rFonts w:ascii="Times New Roman" w:eastAsiaTheme="majorEastAsia" w:hAnsi="Times New Roman"/>
                <w:b w:val="0"/>
                <w:bCs w:val="0"/>
                <w:sz w:val="24"/>
                <w:szCs w:val="22"/>
                <w:lang w:val="cs-CZ"/>
              </w:rPr>
            </w:pPr>
            <w:r w:rsidRPr="00737124">
              <w:rPr>
                <w:rStyle w:val="Siln"/>
                <w:rFonts w:ascii="Times New Roman" w:eastAsiaTheme="majorEastAsia" w:hAnsi="Times New Roman"/>
                <w:sz w:val="24"/>
                <w:szCs w:val="22"/>
              </w:rPr>
              <w:t>Sídlo:</w:t>
            </w:r>
          </w:p>
        </w:tc>
        <w:tc>
          <w:tcPr>
            <w:tcW w:w="4531" w:type="dxa"/>
          </w:tcPr>
          <w:p w:rsidR="00354192" w:rsidRPr="0094057D" w:rsidRDefault="00354192" w:rsidP="00DA502E">
            <w:pPr>
              <w:pStyle w:val="Tabulka-buky11"/>
              <w:rPr>
                <w:rFonts w:ascii="Times New Roman" w:hAnsi="Times New Roman"/>
                <w:sz w:val="24"/>
                <w:szCs w:val="22"/>
                <w:lang w:val="cs-CZ"/>
              </w:rPr>
            </w:pPr>
            <w:r w:rsidRPr="00D54AD2">
              <w:rPr>
                <w:rFonts w:ascii="Times New Roman" w:hAnsi="Times New Roman"/>
                <w:sz w:val="24"/>
                <w:szCs w:val="22"/>
                <w:lang w:val="cs-CZ"/>
              </w:rPr>
              <w:t>Husinecká 1024/11a, 130 00 Praha 3 – Žižkov</w:t>
            </w: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rsidR="00354192" w:rsidRPr="0094057D" w:rsidRDefault="00142E7F" w:rsidP="00DA502E">
            <w:pPr>
              <w:pStyle w:val="Tabulka-buky11"/>
              <w:rPr>
                <w:rFonts w:ascii="Times New Roman" w:hAnsi="Times New Roman"/>
                <w:sz w:val="24"/>
                <w:szCs w:val="22"/>
              </w:rPr>
            </w:pPr>
            <w:r>
              <w:rPr>
                <w:rFonts w:ascii="Times New Roman" w:hAnsi="Times New Roman"/>
                <w:sz w:val="24"/>
                <w:szCs w:val="22"/>
              </w:rPr>
              <w:t>Ing. Pavlem Pojerem, zástupcem ředitele KPÚ pro Ústecký kraj</w:t>
            </w:r>
          </w:p>
        </w:tc>
      </w:tr>
      <w:tr w:rsidR="00354192" w:rsidRPr="00737124" w:rsidTr="00DA502E">
        <w:tc>
          <w:tcPr>
            <w:tcW w:w="4531" w:type="dxa"/>
          </w:tcPr>
          <w:p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Ve smluvních záležitostech oprávněn jednat:</w:t>
            </w:r>
          </w:p>
        </w:tc>
        <w:tc>
          <w:tcPr>
            <w:tcW w:w="4531" w:type="dxa"/>
          </w:tcPr>
          <w:p w:rsidR="00354192" w:rsidRPr="00D3334C" w:rsidRDefault="00142E7F" w:rsidP="00142E7F">
            <w:pPr>
              <w:pStyle w:val="Tabulka-buky11"/>
              <w:rPr>
                <w:rFonts w:ascii="Times New Roman" w:hAnsi="Times New Roman"/>
                <w:sz w:val="24"/>
                <w:szCs w:val="22"/>
              </w:rPr>
            </w:pPr>
            <w:r>
              <w:rPr>
                <w:rFonts w:ascii="Times New Roman" w:hAnsi="Times New Roman"/>
                <w:sz w:val="24"/>
                <w:szCs w:val="22"/>
              </w:rPr>
              <w:t>Ing. Pavel Pojer, zástupce ředitele</w:t>
            </w:r>
            <w:r w:rsidR="00354192" w:rsidRPr="0094057D">
              <w:rPr>
                <w:rFonts w:ascii="Times New Roman" w:hAnsi="Times New Roman"/>
                <w:sz w:val="24"/>
                <w:szCs w:val="22"/>
              </w:rPr>
              <w:t xml:space="preserve">, KPÚ </w:t>
            </w:r>
            <w:r>
              <w:rPr>
                <w:rFonts w:ascii="Times New Roman" w:hAnsi="Times New Roman"/>
                <w:sz w:val="24"/>
                <w:szCs w:val="22"/>
              </w:rPr>
              <w:t>pro Ústecký kraj</w:t>
            </w:r>
            <w:r w:rsidRPr="0094057D">
              <w:rPr>
                <w:rFonts w:ascii="Times New Roman" w:hAnsi="Times New Roman"/>
                <w:sz w:val="24"/>
                <w:szCs w:val="22"/>
              </w:rPr>
              <w:t xml:space="preserve">, </w:t>
            </w:r>
          </w:p>
        </w:tc>
      </w:tr>
      <w:tr w:rsidR="00354192" w:rsidRPr="00737124" w:rsidTr="00DA502E">
        <w:tc>
          <w:tcPr>
            <w:tcW w:w="4531" w:type="dxa"/>
          </w:tcPr>
          <w:p w:rsidR="00354192" w:rsidRPr="00D54AD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 technickýc</w:t>
            </w:r>
            <w:r w:rsidRPr="00E85062">
              <w:rPr>
                <w:rStyle w:val="Siln"/>
                <w:rFonts w:ascii="Times New Roman" w:eastAsiaTheme="majorEastAsia" w:hAnsi="Times New Roman"/>
                <w:sz w:val="24"/>
                <w:szCs w:val="22"/>
              </w:rPr>
              <w:t>h záležitostech oprávněn jednat:</w:t>
            </w:r>
          </w:p>
        </w:tc>
        <w:tc>
          <w:tcPr>
            <w:tcW w:w="4531" w:type="dxa"/>
          </w:tcPr>
          <w:p w:rsidR="00354192" w:rsidRPr="00D3334C" w:rsidRDefault="00142E7F" w:rsidP="00142E7F">
            <w:pPr>
              <w:pStyle w:val="Tabulka-buky11"/>
              <w:rPr>
                <w:rFonts w:ascii="Times New Roman" w:hAnsi="Times New Roman"/>
                <w:sz w:val="24"/>
                <w:szCs w:val="22"/>
              </w:rPr>
            </w:pPr>
            <w:r>
              <w:rPr>
                <w:rFonts w:ascii="Times New Roman" w:hAnsi="Times New Roman"/>
                <w:sz w:val="24"/>
                <w:szCs w:val="22"/>
              </w:rPr>
              <w:t>Bc. Věra Fibichová</w:t>
            </w:r>
            <w:r w:rsidR="00354192" w:rsidRPr="0094057D">
              <w:rPr>
                <w:rFonts w:ascii="Times New Roman" w:hAnsi="Times New Roman"/>
                <w:sz w:val="24"/>
                <w:szCs w:val="22"/>
              </w:rPr>
              <w:t xml:space="preserve">, KPÚ </w:t>
            </w:r>
            <w:r>
              <w:rPr>
                <w:rFonts w:ascii="Times New Roman" w:hAnsi="Times New Roman"/>
                <w:sz w:val="24"/>
                <w:szCs w:val="22"/>
              </w:rPr>
              <w:t>pro Ústecký kraj,</w:t>
            </w:r>
            <w:r w:rsidRPr="0094057D">
              <w:rPr>
                <w:rFonts w:ascii="Times New Roman" w:hAnsi="Times New Roman"/>
                <w:sz w:val="24"/>
                <w:szCs w:val="22"/>
              </w:rPr>
              <w:t xml:space="preserve"> </w:t>
            </w:r>
            <w:r w:rsidR="00354192" w:rsidRPr="0094057D">
              <w:rPr>
                <w:rFonts w:ascii="Times New Roman" w:hAnsi="Times New Roman"/>
                <w:sz w:val="24"/>
                <w:szCs w:val="22"/>
              </w:rPr>
              <w:t xml:space="preserve">Pobočka </w:t>
            </w:r>
            <w:r>
              <w:rPr>
                <w:rFonts w:ascii="Times New Roman" w:hAnsi="Times New Roman"/>
                <w:sz w:val="24"/>
                <w:szCs w:val="22"/>
              </w:rPr>
              <w:t>Louny</w:t>
            </w: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Adresa:</w:t>
            </w:r>
          </w:p>
        </w:tc>
        <w:tc>
          <w:tcPr>
            <w:tcW w:w="4531" w:type="dxa"/>
          </w:tcPr>
          <w:p w:rsidR="00354192" w:rsidRPr="00D54AD2" w:rsidRDefault="00142E7F" w:rsidP="00DA502E">
            <w:pPr>
              <w:pStyle w:val="Tabulka-buky11"/>
              <w:rPr>
                <w:rFonts w:ascii="Times New Roman" w:hAnsi="Times New Roman"/>
                <w:sz w:val="24"/>
                <w:szCs w:val="22"/>
              </w:rPr>
            </w:pPr>
            <w:r>
              <w:rPr>
                <w:rFonts w:ascii="Times New Roman" w:hAnsi="Times New Roman"/>
                <w:sz w:val="24"/>
                <w:szCs w:val="22"/>
              </w:rPr>
              <w:t>Pražská 765, 440 01 Louny</w:t>
            </w: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rsidR="00354192" w:rsidRPr="00D54AD2" w:rsidRDefault="00142E7F" w:rsidP="00DA502E">
            <w:pPr>
              <w:pStyle w:val="Tabulka-buky11"/>
              <w:rPr>
                <w:rFonts w:ascii="Times New Roman" w:hAnsi="Times New Roman"/>
                <w:sz w:val="24"/>
                <w:szCs w:val="22"/>
              </w:rPr>
            </w:pPr>
            <w:r>
              <w:rPr>
                <w:rFonts w:ascii="Times New Roman" w:hAnsi="Times New Roman"/>
                <w:sz w:val="24"/>
                <w:szCs w:val="22"/>
              </w:rPr>
              <w:t>+ 420 727 927 474</w:t>
            </w: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rsidR="00354192" w:rsidRPr="00D54AD2" w:rsidRDefault="00142E7F" w:rsidP="00DA502E">
            <w:pPr>
              <w:pStyle w:val="Tabulka-buky11"/>
              <w:rPr>
                <w:rFonts w:ascii="Times New Roman" w:hAnsi="Times New Roman"/>
                <w:sz w:val="24"/>
                <w:szCs w:val="22"/>
              </w:rPr>
            </w:pPr>
            <w:r>
              <w:rPr>
                <w:rFonts w:ascii="Times New Roman" w:hAnsi="Times New Roman"/>
                <w:sz w:val="24"/>
                <w:szCs w:val="22"/>
              </w:rPr>
              <w:t>v.fibichova@spucr.cz</w:t>
            </w:r>
          </w:p>
        </w:tc>
      </w:tr>
      <w:tr w:rsidR="00354192" w:rsidRPr="00737124" w:rsidTr="00DA502E">
        <w:tc>
          <w:tcPr>
            <w:tcW w:w="4531" w:type="dxa"/>
          </w:tcPr>
          <w:p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ID DS:</w:t>
            </w:r>
          </w:p>
        </w:tc>
        <w:tc>
          <w:tcPr>
            <w:tcW w:w="4531" w:type="dxa"/>
          </w:tcPr>
          <w:p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z49per3</w:t>
            </w:r>
          </w:p>
        </w:tc>
      </w:tr>
      <w:tr w:rsidR="00354192" w:rsidRPr="00737124" w:rsidTr="00DA502E">
        <w:tblPrEx>
          <w:tblLook w:val="04A0" w:firstRow="1" w:lastRow="0" w:firstColumn="1" w:lastColumn="0" w:noHBand="0" w:noVBand="1"/>
        </w:tblPrEx>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Česká národní banka</w:t>
            </w:r>
          </w:p>
        </w:tc>
      </w:tr>
      <w:tr w:rsidR="00354192" w:rsidRPr="00737124" w:rsidTr="00DA502E">
        <w:tblPrEx>
          <w:tblLook w:val="04A0" w:firstRow="1" w:lastRow="0" w:firstColumn="1" w:lastColumn="0" w:noHBand="0" w:noVBand="1"/>
        </w:tblPrEx>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3723001/0710</w:t>
            </w: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01312774</w:t>
            </w: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CZ01312774 - není plátce DPH</w:t>
            </w:r>
          </w:p>
        </w:tc>
      </w:tr>
    </w:tbl>
    <w:p w:rsidR="00354192" w:rsidRPr="00D54AD2" w:rsidRDefault="00354192" w:rsidP="00354192">
      <w:pPr>
        <w:spacing w:before="120" w:after="360"/>
        <w:rPr>
          <w:rFonts w:ascii="Times New Roman" w:hAnsi="Times New Roman" w:cs="Times New Roman"/>
          <w:sz w:val="24"/>
          <w:lang w:val="cs-CZ"/>
        </w:rPr>
      </w:pPr>
      <w:r w:rsidRPr="00737124">
        <w:rPr>
          <w:rFonts w:ascii="Times New Roman" w:hAnsi="Times New Roman" w:cs="Times New Roman"/>
          <w:sz w:val="24"/>
          <w:lang w:val="cs-CZ"/>
        </w:rPr>
        <w:t>(dále jen „</w:t>
      </w:r>
      <w:r w:rsidRPr="00E85062">
        <w:rPr>
          <w:rStyle w:val="Siln"/>
          <w:rFonts w:ascii="Times New Roman" w:hAnsi="Times New Roman" w:cs="Times New Roman"/>
          <w:sz w:val="24"/>
          <w:lang w:val="cs-CZ"/>
        </w:rPr>
        <w:t>objednatel</w:t>
      </w:r>
      <w:r w:rsidRPr="00D54AD2">
        <w:rPr>
          <w:rFonts w:ascii="Times New Roman" w:hAnsi="Times New Roman" w:cs="Times New Roman"/>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rsidTr="00DA502E">
        <w:tc>
          <w:tcPr>
            <w:tcW w:w="4531" w:type="dxa"/>
          </w:tcPr>
          <w:p w:rsidR="00354192" w:rsidRPr="00D54AD2" w:rsidRDefault="00354192" w:rsidP="00DA502E">
            <w:pPr>
              <w:pStyle w:val="Tabulka-buky11"/>
              <w:rPr>
                <w:rStyle w:val="Siln"/>
                <w:rFonts w:ascii="Times New Roman" w:hAnsi="Times New Roman"/>
                <w:sz w:val="24"/>
                <w:szCs w:val="22"/>
              </w:rPr>
            </w:pPr>
            <w:r w:rsidRPr="00D54AD2">
              <w:rPr>
                <w:rStyle w:val="Siln"/>
                <w:rFonts w:ascii="Times New Roman" w:hAnsi="Times New Roman"/>
                <w:sz w:val="24"/>
                <w:szCs w:val="22"/>
              </w:rPr>
              <w:t>Zhotovitel:</w:t>
            </w:r>
          </w:p>
        </w:tc>
        <w:tc>
          <w:tcPr>
            <w:tcW w:w="4531" w:type="dxa"/>
          </w:tcPr>
          <w:p w:rsidR="00354192" w:rsidRPr="0094057D"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Sídlo:</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D54AD2" w:rsidRDefault="000043C9"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w:t>
            </w:r>
            <w:r w:rsidR="00354192" w:rsidRPr="00E85062">
              <w:rPr>
                <w:rStyle w:val="Siln"/>
                <w:rFonts w:ascii="Times New Roman" w:hAnsi="Times New Roman"/>
                <w:sz w:val="24"/>
                <w:szCs w:val="22"/>
              </w:rPr>
              <w:t>e smluvních záležitostech oprávněn jednat:</w:t>
            </w:r>
          </w:p>
        </w:tc>
        <w:tc>
          <w:tcPr>
            <w:tcW w:w="4531" w:type="dxa"/>
          </w:tcPr>
          <w:p w:rsidR="00354192" w:rsidRPr="0094057D"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D54AD2" w:rsidRDefault="000043C9"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w:t>
            </w:r>
            <w:r w:rsidR="00354192" w:rsidRPr="00E85062">
              <w:rPr>
                <w:rStyle w:val="Siln"/>
                <w:rFonts w:ascii="Times New Roman" w:eastAsiaTheme="majorEastAsia" w:hAnsi="Times New Roman"/>
                <w:sz w:val="24"/>
                <w:szCs w:val="22"/>
              </w:rPr>
              <w:t xml:space="preserve"> technických záležitostech oprávněn jednat:</w:t>
            </w:r>
          </w:p>
        </w:tc>
        <w:tc>
          <w:tcPr>
            <w:tcW w:w="4531" w:type="dxa"/>
          </w:tcPr>
          <w:p w:rsidR="00354192" w:rsidRPr="0094057D"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ID DS:</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rsidR="00354192" w:rsidRPr="00737124"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 xml:space="preserve">Společnost je zapsaná v obchodním </w:t>
            </w:r>
            <w:r w:rsidRPr="00D54AD2">
              <w:rPr>
                <w:rStyle w:val="Siln"/>
                <w:rFonts w:ascii="Times New Roman" w:hAnsi="Times New Roman"/>
                <w:sz w:val="24"/>
                <w:szCs w:val="22"/>
              </w:rPr>
              <w:t xml:space="preserve">rejstříku vedeném:  </w:t>
            </w:r>
          </w:p>
        </w:tc>
        <w:tc>
          <w:tcPr>
            <w:tcW w:w="4531" w:type="dxa"/>
          </w:tcPr>
          <w:p w:rsidR="00354192" w:rsidRPr="0094057D"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Osoba odpovědná (úředně oprávněná) za zpracování návrhu KoPÚ:</w:t>
            </w:r>
          </w:p>
        </w:tc>
        <w:tc>
          <w:tcPr>
            <w:tcW w:w="4531" w:type="dxa"/>
          </w:tcPr>
          <w:p w:rsidR="00354192" w:rsidRPr="0094057D" w:rsidRDefault="00354192" w:rsidP="00DA502E">
            <w:pPr>
              <w:pStyle w:val="Tabulka-buky11"/>
              <w:rPr>
                <w:rFonts w:ascii="Times New Roman" w:hAnsi="Times New Roman"/>
                <w:sz w:val="24"/>
                <w:szCs w:val="22"/>
                <w:lang w:val="cs-CZ"/>
              </w:rPr>
            </w:pPr>
          </w:p>
        </w:tc>
      </w:tr>
    </w:tbl>
    <w:p w:rsidR="00354192" w:rsidRPr="00E85062" w:rsidRDefault="00354192" w:rsidP="00F911B6">
      <w:pPr>
        <w:spacing w:after="0"/>
        <w:rPr>
          <w:rFonts w:ascii="Times New Roman" w:hAnsi="Times New Roman" w:cs="Times New Roman"/>
          <w:sz w:val="24"/>
          <w:lang w:val="cs-CZ"/>
        </w:rPr>
      </w:pPr>
      <w:r w:rsidRPr="00737124">
        <w:rPr>
          <w:rFonts w:ascii="Times New Roman" w:hAnsi="Times New Roman" w:cs="Times New Roman"/>
          <w:sz w:val="24"/>
          <w:lang w:val="cs-CZ"/>
        </w:rPr>
        <w:lastRenderedPageBreak/>
        <w:t>(dále jen „</w:t>
      </w:r>
      <w:r w:rsidRPr="00737124">
        <w:rPr>
          <w:rStyle w:val="Siln"/>
          <w:rFonts w:ascii="Times New Roman" w:hAnsi="Times New Roman" w:cs="Times New Roman"/>
          <w:sz w:val="24"/>
          <w:lang w:val="cs-CZ"/>
        </w:rPr>
        <w:t>zhotovitel</w:t>
      </w:r>
      <w:r w:rsidRPr="00E85062">
        <w:rPr>
          <w:rFonts w:ascii="Times New Roman" w:hAnsi="Times New Roman" w:cs="Times New Roman"/>
          <w:sz w:val="24"/>
          <w:lang w:val="cs-CZ"/>
        </w:rPr>
        <w:t>“)</w:t>
      </w:r>
    </w:p>
    <w:p w:rsidR="00187D94" w:rsidRPr="00D3334C" w:rsidRDefault="00187D94" w:rsidP="00F911B6">
      <w:pPr>
        <w:spacing w:after="0"/>
        <w:rPr>
          <w:rFonts w:ascii="Times New Roman" w:hAnsi="Times New Roman" w:cs="Times New Roman"/>
          <w:sz w:val="24"/>
          <w:lang w:val="cs-CZ"/>
        </w:rPr>
      </w:pPr>
      <w:r w:rsidRPr="00D54AD2">
        <w:rPr>
          <w:rFonts w:ascii="Times New Roman" w:hAnsi="Times New Roman" w:cs="Times New Roman"/>
          <w:sz w:val="24"/>
          <w:lang w:val="cs-CZ"/>
        </w:rPr>
        <w:t>(společně dále jako „</w:t>
      </w:r>
      <w:r w:rsidRPr="00D54AD2">
        <w:rPr>
          <w:rFonts w:ascii="Times New Roman" w:hAnsi="Times New Roman" w:cs="Times New Roman"/>
          <w:b/>
          <w:sz w:val="24"/>
          <w:lang w:val="cs-CZ"/>
        </w:rPr>
        <w:t>smluvní strany</w:t>
      </w:r>
      <w:r w:rsidRPr="0094057D">
        <w:rPr>
          <w:rFonts w:ascii="Times New Roman" w:hAnsi="Times New Roman" w:cs="Times New Roman"/>
          <w:sz w:val="24"/>
          <w:lang w:val="cs-CZ"/>
        </w:rPr>
        <w:t>“)</w:t>
      </w:r>
    </w:p>
    <w:p w:rsidR="00187D94" w:rsidRPr="006F3D14" w:rsidRDefault="00187D94" w:rsidP="00F911B6">
      <w:pPr>
        <w:spacing w:after="0"/>
        <w:rPr>
          <w:rFonts w:ascii="Times New Roman" w:hAnsi="Times New Roman" w:cs="Times New Roman"/>
          <w:sz w:val="24"/>
          <w:lang w:val="cs-CZ"/>
        </w:rPr>
      </w:pPr>
    </w:p>
    <w:p w:rsidR="00354192" w:rsidRPr="00730242" w:rsidRDefault="00354192" w:rsidP="00593582">
      <w:pPr>
        <w:pStyle w:val="Textkomente"/>
        <w:rPr>
          <w:rFonts w:ascii="Times New Roman" w:hAnsi="Times New Roman" w:cs="Times New Roman"/>
          <w:snapToGrid w:val="0"/>
          <w:sz w:val="22"/>
          <w:szCs w:val="22"/>
          <w:lang w:val="cs-CZ"/>
        </w:rPr>
      </w:pPr>
      <w:r w:rsidRPr="00730242">
        <w:rPr>
          <w:rFonts w:ascii="Times New Roman" w:hAnsi="Times New Roman" w:cs="Times New Roman"/>
          <w:b/>
          <w:bCs/>
          <w:snapToGrid w:val="0"/>
          <w:sz w:val="22"/>
          <w:szCs w:val="22"/>
          <w:lang w:val="cs-CZ"/>
        </w:rPr>
        <w:t>Smluvní strany uzavřely níže uvedeného dne, měsíce a roku tuto smlouvu o dílo</w:t>
      </w:r>
      <w:r w:rsidR="00187D94" w:rsidRPr="00730242">
        <w:rPr>
          <w:rFonts w:ascii="Times New Roman" w:hAnsi="Times New Roman" w:cs="Times New Roman"/>
          <w:b/>
          <w:bCs/>
          <w:snapToGrid w:val="0"/>
          <w:sz w:val="22"/>
          <w:szCs w:val="22"/>
          <w:lang w:val="cs-CZ"/>
        </w:rPr>
        <w:t xml:space="preserve"> </w:t>
      </w:r>
      <w:r w:rsidR="00187D94" w:rsidRPr="00730242">
        <w:rPr>
          <w:rFonts w:ascii="Times New Roman" w:hAnsi="Times New Roman" w:cs="Times New Roman"/>
          <w:bCs/>
          <w:snapToGrid w:val="0"/>
          <w:sz w:val="22"/>
          <w:szCs w:val="22"/>
          <w:lang w:val="cs-CZ"/>
        </w:rPr>
        <w:t>(dále jen „</w:t>
      </w:r>
      <w:r w:rsidR="00187D94" w:rsidRPr="00730242">
        <w:rPr>
          <w:rFonts w:ascii="Times New Roman" w:hAnsi="Times New Roman" w:cs="Times New Roman"/>
          <w:b/>
          <w:bCs/>
          <w:snapToGrid w:val="0"/>
          <w:sz w:val="22"/>
          <w:szCs w:val="22"/>
          <w:lang w:val="cs-CZ"/>
        </w:rPr>
        <w:t>smlouva</w:t>
      </w:r>
      <w:r w:rsidR="00187D94" w:rsidRPr="00730242">
        <w:rPr>
          <w:rFonts w:ascii="Times New Roman" w:hAnsi="Times New Roman" w:cs="Times New Roman"/>
          <w:bCs/>
          <w:snapToGrid w:val="0"/>
          <w:sz w:val="22"/>
          <w:szCs w:val="22"/>
          <w:lang w:val="cs-CZ"/>
        </w:rPr>
        <w:t>“)</w:t>
      </w:r>
      <w:r w:rsidRPr="00730242">
        <w:rPr>
          <w:rFonts w:ascii="Times New Roman" w:hAnsi="Times New Roman" w:cs="Times New Roman"/>
          <w:b/>
          <w:bCs/>
          <w:snapToGrid w:val="0"/>
          <w:sz w:val="22"/>
          <w:szCs w:val="22"/>
          <w:lang w:val="cs-CZ"/>
        </w:rPr>
        <w:t xml:space="preserve"> </w:t>
      </w:r>
      <w:r w:rsidRPr="00730242">
        <w:rPr>
          <w:rFonts w:ascii="Times New Roman" w:hAnsi="Times New Roman" w:cs="Times New Roman"/>
          <w:snapToGrid w:val="0"/>
          <w:sz w:val="22"/>
          <w:szCs w:val="22"/>
          <w:lang w:val="cs-CZ"/>
        </w:rPr>
        <w:t>na základě výsledku zadávacího</w:t>
      </w:r>
      <w:r w:rsidR="00B12CBD">
        <w:rPr>
          <w:rFonts w:ascii="Times New Roman" w:hAnsi="Times New Roman" w:cs="Times New Roman"/>
          <w:snapToGrid w:val="0"/>
          <w:sz w:val="22"/>
          <w:szCs w:val="22"/>
          <w:lang w:val="cs-CZ"/>
        </w:rPr>
        <w:t xml:space="preserve"> </w:t>
      </w:r>
      <w:r w:rsidRPr="00730242">
        <w:rPr>
          <w:rFonts w:ascii="Times New Roman" w:hAnsi="Times New Roman" w:cs="Times New Roman"/>
          <w:snapToGrid w:val="0"/>
          <w:sz w:val="22"/>
          <w:szCs w:val="22"/>
          <w:lang w:val="cs-CZ"/>
        </w:rPr>
        <w:t xml:space="preserve">řízení podle </w:t>
      </w:r>
      <w:r w:rsidR="002D21C5" w:rsidRPr="00730242">
        <w:rPr>
          <w:rFonts w:ascii="Times New Roman" w:hAnsi="Times New Roman" w:cs="Times New Roman"/>
          <w:snapToGrid w:val="0"/>
          <w:sz w:val="22"/>
          <w:szCs w:val="22"/>
          <w:lang w:val="cs-CZ"/>
        </w:rPr>
        <w:t xml:space="preserve">příslušných ustanovení </w:t>
      </w:r>
      <w:r w:rsidRPr="00730242">
        <w:rPr>
          <w:rFonts w:ascii="Times New Roman" w:hAnsi="Times New Roman" w:cs="Times New Roman"/>
          <w:snapToGrid w:val="0"/>
          <w:sz w:val="22"/>
          <w:szCs w:val="22"/>
          <w:lang w:val="cs-CZ"/>
        </w:rPr>
        <w:t>zákona</w:t>
      </w:r>
      <w:r w:rsidR="00D16C8E" w:rsidRPr="00730242">
        <w:rPr>
          <w:rFonts w:ascii="Times New Roman" w:hAnsi="Times New Roman" w:cs="Times New Roman"/>
          <w:snapToGrid w:val="0"/>
          <w:sz w:val="22"/>
          <w:szCs w:val="22"/>
          <w:lang w:val="cs-CZ"/>
        </w:rPr>
        <w:t xml:space="preserve"> </w:t>
      </w:r>
      <w:r w:rsidR="00F911B6" w:rsidRPr="00730242">
        <w:rPr>
          <w:rFonts w:ascii="Times New Roman" w:hAnsi="Times New Roman" w:cs="Times New Roman"/>
          <w:sz w:val="22"/>
          <w:szCs w:val="22"/>
        </w:rPr>
        <w:t>č. 134</w:t>
      </w:r>
      <w:r w:rsidR="00593582" w:rsidRPr="00730242">
        <w:rPr>
          <w:rFonts w:ascii="Times New Roman" w:hAnsi="Times New Roman" w:cs="Times New Roman"/>
          <w:sz w:val="22"/>
          <w:szCs w:val="22"/>
        </w:rPr>
        <w:t>/2016 Sb.</w:t>
      </w:r>
      <w:r w:rsidR="00196F99" w:rsidRPr="00730242">
        <w:rPr>
          <w:rFonts w:ascii="Times New Roman" w:hAnsi="Times New Roman" w:cs="Times New Roman"/>
          <w:snapToGrid w:val="0"/>
          <w:sz w:val="22"/>
          <w:szCs w:val="22"/>
          <w:lang w:val="cs-CZ"/>
        </w:rPr>
        <w:t>, o zadává</w:t>
      </w:r>
      <w:r w:rsidR="000043C9" w:rsidRPr="00730242">
        <w:rPr>
          <w:rFonts w:ascii="Times New Roman" w:hAnsi="Times New Roman" w:cs="Times New Roman"/>
          <w:snapToGrid w:val="0"/>
          <w:sz w:val="22"/>
          <w:szCs w:val="22"/>
          <w:lang w:val="cs-CZ"/>
        </w:rPr>
        <w:t>ní veřejných zakázek</w:t>
      </w:r>
      <w:r w:rsidR="00187D94" w:rsidRPr="00730242">
        <w:rPr>
          <w:rFonts w:ascii="Times New Roman" w:hAnsi="Times New Roman" w:cs="Times New Roman"/>
          <w:snapToGrid w:val="0"/>
          <w:sz w:val="22"/>
          <w:szCs w:val="22"/>
          <w:lang w:val="cs-CZ"/>
        </w:rPr>
        <w:t>, v platném znění</w:t>
      </w:r>
      <w:r w:rsidRPr="00730242">
        <w:rPr>
          <w:rFonts w:ascii="Times New Roman" w:hAnsi="Times New Roman" w:cs="Times New Roman"/>
          <w:snapToGrid w:val="0"/>
          <w:sz w:val="22"/>
          <w:szCs w:val="22"/>
          <w:lang w:val="cs-CZ"/>
        </w:rPr>
        <w:t xml:space="preserve"> (dále jen „</w:t>
      </w:r>
      <w:r w:rsidR="006F7F46" w:rsidRPr="00730242">
        <w:rPr>
          <w:rFonts w:ascii="Times New Roman" w:hAnsi="Times New Roman" w:cs="Times New Roman"/>
          <w:b/>
          <w:snapToGrid w:val="0"/>
          <w:sz w:val="22"/>
          <w:szCs w:val="22"/>
          <w:lang w:val="cs-CZ"/>
        </w:rPr>
        <w:t>ZZVZ</w:t>
      </w:r>
      <w:r w:rsidRPr="00730242">
        <w:rPr>
          <w:rFonts w:ascii="Times New Roman" w:hAnsi="Times New Roman" w:cs="Times New Roman"/>
          <w:snapToGrid w:val="0"/>
          <w:sz w:val="22"/>
          <w:szCs w:val="22"/>
          <w:lang w:val="cs-CZ"/>
        </w:rPr>
        <w:t>“):</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Předmět a účel </w:t>
      </w:r>
      <w:r w:rsidR="00187D94" w:rsidRPr="006F3D14">
        <w:rPr>
          <w:rFonts w:ascii="Times New Roman" w:hAnsi="Times New Roman" w:cs="Times New Roman"/>
          <w:sz w:val="32"/>
          <w:szCs w:val="28"/>
          <w:lang w:val="cs-CZ"/>
        </w:rPr>
        <w:t>smlouvy</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Účelem této smlouvy je úprava práv a povinností smluvních stran při realizaci </w:t>
      </w:r>
      <w:r w:rsidR="00187D94" w:rsidRPr="006F3D14">
        <w:rPr>
          <w:rFonts w:ascii="Times New Roman" w:hAnsi="Times New Roman" w:cs="Times New Roman"/>
          <w:szCs w:val="20"/>
        </w:rPr>
        <w:t xml:space="preserve">plnění vzešlého na základě ukončené </w:t>
      </w:r>
      <w:r w:rsidRPr="006F3D14">
        <w:rPr>
          <w:rFonts w:ascii="Times New Roman" w:hAnsi="Times New Roman" w:cs="Times New Roman"/>
          <w:szCs w:val="20"/>
        </w:rPr>
        <w:t xml:space="preserve">veřejné zakázky  </w:t>
      </w:r>
      <w:r w:rsidRPr="006F3D14">
        <w:rPr>
          <w:rFonts w:ascii="Times New Roman" w:hAnsi="Times New Roman" w:cs="Times New Roman"/>
          <w:szCs w:val="20"/>
          <w:lang w:val="cs-CZ"/>
        </w:rPr>
        <w:t>„</w:t>
      </w:r>
      <w:r w:rsidRPr="006F3D14">
        <w:rPr>
          <w:rStyle w:val="Siln"/>
          <w:rFonts w:ascii="Times New Roman" w:hAnsi="Times New Roman" w:cs="Times New Roman"/>
          <w:szCs w:val="20"/>
          <w:lang w:val="cs-CZ"/>
        </w:rPr>
        <w:t xml:space="preserve">Komplexní </w:t>
      </w:r>
      <w:r w:rsidRPr="006F3D14">
        <w:rPr>
          <w:rStyle w:val="Siln"/>
          <w:rFonts w:ascii="Times New Roman" w:hAnsi="Times New Roman" w:cs="Times New Roman"/>
          <w:szCs w:val="20"/>
        </w:rPr>
        <w:t>pozemkové</w:t>
      </w:r>
      <w:r w:rsidRPr="006F3D14">
        <w:rPr>
          <w:rStyle w:val="Siln"/>
          <w:rFonts w:ascii="Times New Roman" w:hAnsi="Times New Roman" w:cs="Times New Roman"/>
          <w:szCs w:val="20"/>
          <w:lang w:val="cs-CZ"/>
        </w:rPr>
        <w:t xml:space="preserve"> úprav</w:t>
      </w:r>
      <w:r w:rsidRPr="006F3D14">
        <w:rPr>
          <w:rStyle w:val="Siln"/>
          <w:rFonts w:ascii="Times New Roman" w:hAnsi="Times New Roman" w:cs="Times New Roman"/>
          <w:szCs w:val="20"/>
        </w:rPr>
        <w:t xml:space="preserve">y </w:t>
      </w:r>
      <w:r w:rsidR="00A736FC">
        <w:rPr>
          <w:rStyle w:val="Siln"/>
          <w:rFonts w:ascii="Times New Roman" w:hAnsi="Times New Roman" w:cs="Times New Roman"/>
          <w:szCs w:val="20"/>
        </w:rPr>
        <w:t xml:space="preserve">v k. ú. </w:t>
      </w:r>
      <w:r w:rsidR="00142E7F">
        <w:rPr>
          <w:rStyle w:val="Siln"/>
          <w:rFonts w:ascii="Times New Roman" w:hAnsi="Times New Roman" w:cs="Times New Roman"/>
          <w:szCs w:val="20"/>
        </w:rPr>
        <w:t>Orasice</w:t>
      </w:r>
      <w:r w:rsidR="00A736FC">
        <w:rPr>
          <w:rStyle w:val="Siln"/>
          <w:rFonts w:ascii="Times New Roman" w:hAnsi="Times New Roman" w:cs="Times New Roman"/>
          <w:szCs w:val="20"/>
        </w:rPr>
        <w:t xml:space="preserve"> a části k. ú. Radonice nad Ohří</w:t>
      </w:r>
      <w:r w:rsidR="00142E7F" w:rsidRPr="006F3D14">
        <w:rPr>
          <w:rFonts w:ascii="Times New Roman" w:hAnsi="Times New Roman" w:cs="Times New Roman"/>
          <w:szCs w:val="20"/>
          <w:lang w:val="cs-CZ"/>
        </w:rPr>
        <w:t>“</w:t>
      </w:r>
      <w:r w:rsidR="00142E7F" w:rsidRPr="006F3D14">
        <w:rPr>
          <w:rFonts w:ascii="Times New Roman" w:hAnsi="Times New Roman" w:cs="Times New Roman"/>
          <w:szCs w:val="20"/>
        </w:rPr>
        <w: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Předmětem této smlouvy je závazek zhotovitele </w:t>
      </w:r>
      <w:r w:rsidRPr="006F3D14">
        <w:rPr>
          <w:rFonts w:ascii="Times New Roman" w:hAnsi="Times New Roman" w:cs="Times New Roman"/>
          <w:szCs w:val="20"/>
          <w:lang w:val="cs-CZ"/>
        </w:rPr>
        <w:t xml:space="preserve">provést dílo </w:t>
      </w:r>
      <w:r w:rsidRPr="006F3D14">
        <w:rPr>
          <w:rFonts w:ascii="Times New Roman" w:hAnsi="Times New Roman" w:cs="Times New Roman"/>
          <w:szCs w:val="20"/>
        </w:rPr>
        <w:t xml:space="preserve">- </w:t>
      </w:r>
      <w:r w:rsidRPr="006F3D14">
        <w:rPr>
          <w:rFonts w:ascii="Times New Roman" w:hAnsi="Times New Roman" w:cs="Times New Roman"/>
          <w:szCs w:val="20"/>
          <w:lang w:val="cs-CZ"/>
        </w:rPr>
        <w:t>návrh</w:t>
      </w:r>
      <w:r w:rsidRPr="006F3D14">
        <w:rPr>
          <w:rFonts w:ascii="Times New Roman" w:hAnsi="Times New Roman" w:cs="Times New Roman"/>
          <w:szCs w:val="20"/>
        </w:rPr>
        <w:t xml:space="preserve"> komplexních pozemkových úprav v k. ú. </w:t>
      </w:r>
      <w:r w:rsidR="00142E7F">
        <w:rPr>
          <w:rFonts w:ascii="Times New Roman" w:hAnsi="Times New Roman" w:cs="Times New Roman"/>
          <w:szCs w:val="20"/>
        </w:rPr>
        <w:t xml:space="preserve">Orasice a části k. ú. Radonice nad Ohří </w:t>
      </w:r>
      <w:r w:rsidRPr="006F3D14">
        <w:rPr>
          <w:rFonts w:ascii="Times New Roman" w:hAnsi="Times New Roman" w:cs="Times New Roman"/>
          <w:szCs w:val="20"/>
          <w:lang w:val="cs-CZ"/>
        </w:rPr>
        <w:t>(dále jen „</w:t>
      </w:r>
      <w:r w:rsidRPr="006F3D14">
        <w:rPr>
          <w:rFonts w:ascii="Times New Roman" w:hAnsi="Times New Roman" w:cs="Times New Roman"/>
          <w:b/>
          <w:szCs w:val="20"/>
          <w:lang w:val="cs-CZ"/>
        </w:rPr>
        <w:t>KoPÚ</w:t>
      </w:r>
      <w:r w:rsidRPr="006F3D14">
        <w:rPr>
          <w:rFonts w:ascii="Times New Roman" w:hAnsi="Times New Roman" w:cs="Times New Roman"/>
          <w:szCs w:val="20"/>
          <w:lang w:val="cs-CZ"/>
        </w:rPr>
        <w:t xml:space="preserve">“) včetně nezbytných zeměměřických činností určených pro obnovu katastrálního operátu </w:t>
      </w:r>
      <w:r w:rsidRPr="006F3D14">
        <w:rPr>
          <w:rFonts w:ascii="Times New Roman" w:hAnsi="Times New Roman" w:cs="Times New Roman"/>
          <w:szCs w:val="20"/>
        </w:rPr>
        <w:t>[</w:t>
      </w:r>
      <w:r w:rsidRPr="006F3D14">
        <w:rPr>
          <w:rFonts w:ascii="Times New Roman" w:hAnsi="Times New Roman" w:cs="Times New Roman"/>
          <w:szCs w:val="20"/>
          <w:lang w:val="cs-CZ"/>
        </w:rPr>
        <w:t>přesnost geometrického a polohového určení bude odpovídat kódu 3 charakteristiky kvality dle § 7 odst. 3 a bodu 13 přílohy vyhlášky</w:t>
      </w:r>
      <w:r w:rsidRPr="006F3D14">
        <w:rPr>
          <w:rFonts w:ascii="Times New Roman" w:hAnsi="Times New Roman" w:cs="Times New Roman"/>
          <w:szCs w:val="20"/>
        </w:rPr>
        <w:t xml:space="preserve"> č. 357/2013 Sb., o katastru nemovitostí (katastrální vyhláška), (dále jen „</w:t>
      </w:r>
      <w:r w:rsidRPr="006F3D14">
        <w:rPr>
          <w:rFonts w:ascii="Times New Roman" w:hAnsi="Times New Roman" w:cs="Times New Roman"/>
          <w:b/>
          <w:szCs w:val="20"/>
        </w:rPr>
        <w:t>katastrální vyhláška</w:t>
      </w:r>
      <w:r w:rsidRPr="006F3D14">
        <w:rPr>
          <w:rFonts w:ascii="Times New Roman" w:hAnsi="Times New Roman" w:cs="Times New Roman"/>
          <w:szCs w:val="20"/>
        </w:rPr>
        <w:t>“</w:t>
      </w:r>
      <w:r w:rsidRPr="006F3D14">
        <w:rPr>
          <w:rFonts w:ascii="Times New Roman" w:hAnsi="Times New Roman" w:cs="Times New Roman"/>
          <w:szCs w:val="20"/>
          <w:lang w:val="cs-CZ"/>
        </w:rPr>
        <w:t>)</w:t>
      </w:r>
      <w:r w:rsidRPr="006F3D14">
        <w:rPr>
          <w:rFonts w:ascii="Times New Roman" w:hAnsi="Times New Roman" w:cs="Times New Roman"/>
          <w:szCs w:val="20"/>
        </w:rPr>
        <w:t>]</w:t>
      </w:r>
      <w:r w:rsidRPr="006F3D14">
        <w:rPr>
          <w:rFonts w:ascii="Times New Roman" w:hAnsi="Times New Roman" w:cs="Times New Roman"/>
          <w:szCs w:val="20"/>
          <w:lang w:val="cs-CZ"/>
        </w:rPr>
        <w:t>, vyhotovení dokumentace pro zavedení výsledků KoPÚ do katastru nemovitostí a vytyčení hranic nových pozemků dle zapsané DKM (dále jen „</w:t>
      </w:r>
      <w:r w:rsidRPr="006F3D14">
        <w:rPr>
          <w:rFonts w:ascii="Times New Roman" w:hAnsi="Times New Roman" w:cs="Times New Roman"/>
          <w:b/>
          <w:szCs w:val="20"/>
          <w:lang w:val="cs-CZ"/>
        </w:rPr>
        <w:t>dílo</w:t>
      </w:r>
      <w:r w:rsidRPr="006F3D14">
        <w:rPr>
          <w:rFonts w:ascii="Times New Roman" w:hAnsi="Times New Roman" w:cs="Times New Roman"/>
          <w:szCs w:val="20"/>
          <w:lang w:val="cs-CZ"/>
        </w:rPr>
        <w:t xml:space="preserve">“).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Dílo, kromě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w:t>
      </w:r>
      <w:r w:rsidR="00737124" w:rsidRPr="006F3D14">
        <w:rPr>
          <w:rFonts w:ascii="Times New Roman" w:hAnsi="Times New Roman" w:cs="Times New Roman"/>
          <w:szCs w:val="20"/>
          <w:lang w:val="cs-CZ"/>
        </w:rPr>
        <w:t>3.</w:t>
      </w:r>
      <w:r w:rsidR="00352374">
        <w:rPr>
          <w:rFonts w:ascii="Times New Roman" w:hAnsi="Times New Roman" w:cs="Times New Roman"/>
          <w:szCs w:val="20"/>
          <w:lang w:val="cs-CZ"/>
        </w:rPr>
        <w:t>7</w:t>
      </w:r>
      <w:r w:rsidR="006C43AD"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rsidR="00354192" w:rsidRPr="006F3D14" w:rsidRDefault="00354192"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Dílo bude provedeno v rozsahu uvedeném v článku III.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3.</w:t>
      </w:r>
      <w:r w:rsidR="00352374">
        <w:rPr>
          <w:rFonts w:ascii="Times New Roman" w:hAnsi="Times New Roman" w:cs="Times New Roman"/>
          <w:szCs w:val="20"/>
          <w:lang w:val="cs-CZ"/>
        </w:rPr>
        <w:t>7</w:t>
      </w:r>
      <w:r w:rsidRPr="006F3D14">
        <w:rPr>
          <w:rFonts w:ascii="Times New Roman" w:hAnsi="Times New Roman" w:cs="Times New Roman"/>
          <w:szCs w:val="20"/>
          <w:lang w:val="cs-CZ"/>
        </w:rPr>
        <w:t>. Objednatel se zavazuje, že řádně provedené dílo převezme a zaplatí za něj dohodnutou cenu dle podmínek stanovených touto smlouvou.</w:t>
      </w:r>
    </w:p>
    <w:p w:rsidR="00354192" w:rsidRPr="006F3D14" w:rsidRDefault="00354192" w:rsidP="00E34CD0">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Podklady k provedení díla</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Nabídka zhotovitele ze dne ……</w:t>
      </w:r>
      <w:r w:rsidRPr="006F3D14">
        <w:rPr>
          <w:rFonts w:ascii="Times New Roman" w:hAnsi="Times New Roman" w:cs="Times New Roman"/>
          <w:szCs w:val="20"/>
        </w:rPr>
        <w: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6F3D14">
        <w:rPr>
          <w:rFonts w:ascii="Times New Roman" w:hAnsi="Times New Roman" w:cs="Times New Roman"/>
          <w:szCs w:val="20"/>
          <w:lang w:val="cs-CZ"/>
        </w:rPr>
        <w:t xml:space="preserve">předávací </w:t>
      </w:r>
      <w:r w:rsidRPr="006F3D14">
        <w:rPr>
          <w:rFonts w:ascii="Times New Roman" w:hAnsi="Times New Roman" w:cs="Times New Roman"/>
          <w:szCs w:val="20"/>
          <w:lang w:val="cs-CZ"/>
        </w:rPr>
        <w:t>protokol. Objednatel se zavazuje spolupracovat se zhotovitelem při obstarávání dalších nezbytných podkladů.</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Rozsah díla a jeho členění na hlavní celky a dílčí části</w:t>
      </w:r>
    </w:p>
    <w:p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 xml:space="preserve">Dílo bude </w:t>
      </w:r>
      <w:r w:rsidR="00B15BC8" w:rsidRPr="004F5C66">
        <w:rPr>
          <w:rFonts w:ascii="Times New Roman" w:hAnsi="Times New Roman" w:cs="Times New Roman"/>
          <w:lang w:val="cs-CZ"/>
        </w:rPr>
        <w:t>zpracováno</w:t>
      </w:r>
      <w:r w:rsidRPr="004F5C66">
        <w:rPr>
          <w:rFonts w:ascii="Times New Roman" w:hAnsi="Times New Roman" w:cs="Times New Roman"/>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F5C66">
        <w:rPr>
          <w:rFonts w:ascii="Times New Roman" w:hAnsi="Times New Roman" w:cs="Times New Roman"/>
          <w:lang w:val="cs-CZ"/>
        </w:rPr>
        <w:t>01/2016</w:t>
      </w:r>
      <w:r w:rsidRPr="004F5C66">
        <w:rPr>
          <w:rFonts w:ascii="Times New Roman" w:hAnsi="Times New Roman" w:cs="Times New Roman"/>
          <w:lang w:val="cs-CZ"/>
        </w:rPr>
        <w:t xml:space="preserve"> – Zkušební provoz v rámci předávání dat pozemkových úprav v digitální podobě – Výměnný formát pozemkových úprav. </w:t>
      </w:r>
    </w:p>
    <w:p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Nedílnou součástí této smlouvy je položkový výkaz činností. Dokumentace díla bude vyhotovena v souladu s přílohou č. 1 k vyhlášce</w:t>
      </w:r>
      <w:r w:rsidR="00561043" w:rsidRPr="004F5C66">
        <w:rPr>
          <w:rFonts w:ascii="Times New Roman" w:hAnsi="Times New Roman" w:cs="Times New Roman"/>
          <w:lang w:val="cs-CZ"/>
        </w:rPr>
        <w:t xml:space="preserve"> a v souladu s platnými předpisy katastru nemovitosti</w:t>
      </w:r>
      <w:r w:rsidRPr="004F5C66">
        <w:rPr>
          <w:rFonts w:ascii="Times New Roman" w:hAnsi="Times New Roman" w:cs="Times New Roman"/>
          <w:lang w:val="cs-CZ"/>
        </w:rPr>
        <w:t>.</w:t>
      </w:r>
    </w:p>
    <w:p w:rsidR="00B15BC8" w:rsidRPr="004F5C66" w:rsidRDefault="00B15BC8"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Dílo bude rozděleno na následující hlavní celky sestavené z níže uvedených dílčích částí</w:t>
      </w:r>
      <w:r w:rsidR="005C1CA3" w:rsidRPr="004F5C66">
        <w:rPr>
          <w:rFonts w:ascii="Times New Roman" w:hAnsi="Times New Roman" w:cs="Times New Roman"/>
          <w:lang w:val="cs-CZ"/>
        </w:rPr>
        <w:t>:</w:t>
      </w:r>
    </w:p>
    <w:p w:rsidR="000F3508" w:rsidRPr="004F5C66" w:rsidRDefault="000F3508" w:rsidP="000F3508">
      <w:pPr>
        <w:pStyle w:val="Odstavecseseznamem"/>
        <w:numPr>
          <w:ilvl w:val="0"/>
          <w:numId w:val="0"/>
        </w:numPr>
        <w:ind w:left="1141"/>
        <w:rPr>
          <w:rFonts w:ascii="Times New Roman" w:hAnsi="Times New Roman" w:cs="Times New Roman"/>
          <w:lang w:val="cs-CZ"/>
        </w:rPr>
      </w:pPr>
    </w:p>
    <w:p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„Přípravné práce“ je sestaven z následujících dílčích částí</w:t>
      </w:r>
    </w:p>
    <w:p w:rsidR="00354192" w:rsidRPr="004F5C66" w:rsidRDefault="00354192" w:rsidP="006F3D14">
      <w:pPr>
        <w:pStyle w:val="Odstavec111"/>
        <w:ind w:left="1560" w:hanging="709"/>
        <w:rPr>
          <w:rFonts w:ascii="Times New Roman" w:hAnsi="Times New Roman" w:cs="Times New Roman"/>
          <w:lang w:val="cs-CZ"/>
        </w:rPr>
      </w:pPr>
      <w:r w:rsidRPr="004F5C66">
        <w:rPr>
          <w:rFonts w:ascii="Times New Roman" w:hAnsi="Times New Roman" w:cs="Times New Roman"/>
          <w:lang w:val="cs-CZ"/>
        </w:rPr>
        <w:t>Revize a doplnění stávajícího bodového pole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Návrh na doplnění PPBP schválený katastrálním úřadem, doplnění PPBP (případná stabilizace bodů, elaborát doplnění PPBP). </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Podrobné měření polohopisu v obvodu KoPÚ</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Podrobné měření polohopisu tj. předmětů stanovených v § 10 odst. 7 vyhlášky a předmětů stanovených v § 5 katastrální vyhlášky.</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Zaměřování hranic liniových staveb (mimo trvalé porosty, v trvalých porostech) je prováděno za účasti pozvaných vlastníků či správců </w:t>
      </w:r>
      <w:r w:rsidRPr="004F5C66">
        <w:rPr>
          <w:rFonts w:ascii="Times New Roman" w:hAnsi="Times New Roman" w:cs="Times New Roman"/>
        </w:rPr>
        <w:t xml:space="preserve">těchto staveb </w:t>
      </w:r>
      <w:r w:rsidRPr="004F5C66">
        <w:rPr>
          <w:rFonts w:ascii="Times New Roman" w:hAnsi="Times New Roman" w:cs="Times New Roman"/>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Body polohopisu budou zaměřeny včetně nadmořské výšky (výškový systém baltský po vyrovnání - Bpv). </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Zjišťování hranic obvodů KoPÚ a zjišťování hranic pozemků neřešených dle § 2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Vypracování seznamu </w:t>
      </w:r>
      <w:r w:rsidR="003F48E8" w:rsidRPr="004F5C66">
        <w:rPr>
          <w:rFonts w:ascii="Times New Roman" w:hAnsi="Times New Roman" w:cs="Times New Roman"/>
          <w:lang w:val="cs-CZ"/>
        </w:rPr>
        <w:t xml:space="preserve">předpokládaných </w:t>
      </w:r>
      <w:r w:rsidRPr="004F5C66">
        <w:rPr>
          <w:rFonts w:ascii="Times New Roman" w:hAnsi="Times New Roman" w:cs="Times New Roman"/>
          <w:lang w:val="cs-CZ"/>
        </w:rPr>
        <w:t>účastníků řízení pro úvodní jednání. T</w:t>
      </w:r>
      <w:r w:rsidR="00225DBD" w:rsidRPr="004F5C66">
        <w:rPr>
          <w:rFonts w:ascii="Times New Roman" w:hAnsi="Times New Roman" w:cs="Times New Roman"/>
          <w:lang w:val="cs-CZ"/>
        </w:rPr>
        <w:t>ento</w:t>
      </w:r>
      <w:r w:rsidRPr="004F5C66">
        <w:rPr>
          <w:rFonts w:ascii="Times New Roman" w:hAnsi="Times New Roman" w:cs="Times New Roman"/>
          <w:lang w:val="cs-CZ"/>
        </w:rPr>
        <w:t xml:space="preserve"> seznam bud</w:t>
      </w:r>
      <w:r w:rsidR="00225DBD" w:rsidRPr="004F5C66">
        <w:rPr>
          <w:rFonts w:ascii="Times New Roman" w:hAnsi="Times New Roman" w:cs="Times New Roman"/>
          <w:lang w:val="cs-CZ"/>
        </w:rPr>
        <w:t>e</w:t>
      </w:r>
      <w:r w:rsidRPr="004F5C66">
        <w:rPr>
          <w:rFonts w:ascii="Times New Roman" w:hAnsi="Times New Roman" w:cs="Times New Roman"/>
          <w:lang w:val="cs-CZ"/>
        </w:rPr>
        <w:t xml:space="preserve"> předán objednateli v termínu do 2 měsíců od výzvy objednatele.</w:t>
      </w:r>
      <w:r w:rsidR="00C345D9" w:rsidRPr="004F5C66">
        <w:rPr>
          <w:rFonts w:ascii="Times New Roman" w:hAnsi="Times New Roman" w:cs="Times New Roman"/>
          <w:lang w:val="cs-CZ"/>
        </w:rPr>
        <w:t xml:space="preserve"> </w:t>
      </w:r>
      <w:r w:rsidRPr="004F5C66">
        <w:rPr>
          <w:rFonts w:ascii="Times New Roman" w:hAnsi="Times New Roman" w:cs="Times New Roman"/>
          <w:lang w:val="cs-CZ"/>
        </w:rPr>
        <w:t xml:space="preserve">Zjišťování hranic obvodů KoPÚ, vypracování </w:t>
      </w:r>
      <w:r w:rsidRPr="004F5C66">
        <w:rPr>
          <w:rFonts w:ascii="Times New Roman" w:hAnsi="Times New Roman" w:cs="Times New Roman"/>
        </w:rPr>
        <w:t xml:space="preserve">potřebných geometrických </w:t>
      </w:r>
      <w:r w:rsidRPr="004F5C66">
        <w:rPr>
          <w:rFonts w:ascii="Times New Roman" w:hAnsi="Times New Roman" w:cs="Times New Roman"/>
          <w:lang w:val="cs-CZ"/>
        </w:rPr>
        <w:t>plán</w:t>
      </w:r>
      <w:r w:rsidRPr="004F5C66">
        <w:rPr>
          <w:rFonts w:ascii="Times New Roman" w:hAnsi="Times New Roman" w:cs="Times New Roman"/>
        </w:rPr>
        <w:t>ů</w:t>
      </w:r>
      <w:r w:rsidRPr="004F5C66">
        <w:rPr>
          <w:rFonts w:ascii="Times New Roman" w:hAnsi="Times New Roman" w:cs="Times New Roman"/>
          <w:lang w:val="cs-CZ"/>
        </w:rPr>
        <w:t xml:space="preserve"> pro stanovení obvodů KoPÚ a předání elaborátu zjišťování hranic obvodů včetně jeho příloh na katastrální úřad, předepsaná stabilizace, vše dle</w:t>
      </w:r>
      <w:r w:rsidR="00427ABE" w:rsidRPr="004F5C66">
        <w:rPr>
          <w:rFonts w:ascii="Times New Roman" w:hAnsi="Times New Roman" w:cs="Times New Roman"/>
          <w:lang w:val="cs-CZ"/>
        </w:rPr>
        <w:t xml:space="preserve"> platných katastrálních </w:t>
      </w:r>
      <w:r w:rsidR="00982F36" w:rsidRPr="004F5C66">
        <w:rPr>
          <w:rFonts w:ascii="Times New Roman" w:hAnsi="Times New Roman" w:cs="Times New Roman"/>
          <w:lang w:val="cs-CZ"/>
        </w:rPr>
        <w:t>předpisů katastru nemovitostí</w:t>
      </w:r>
      <w:r w:rsidRPr="004F5C66">
        <w:rPr>
          <w:rFonts w:ascii="Times New Roman" w:hAnsi="Times New Roman" w:cs="Times New Roman"/>
          <w:lang w:val="cs-CZ"/>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lastRenderedPageBreak/>
        <w:t>Vypracování potřebných geometrických plánů pro rozdělení pozemků na hranici mezi řešenými a neřešenými pozemky dle § 2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F5C66">
        <w:rPr>
          <w:rFonts w:ascii="Times New Roman" w:hAnsi="Times New Roman" w:cs="Times New Roman"/>
        </w:rPr>
        <w:t>)</w:t>
      </w:r>
      <w:r w:rsidRPr="004F5C66">
        <w:rPr>
          <w:rFonts w:ascii="Times New Roman" w:hAnsi="Times New Roman" w:cs="Times New Roman"/>
          <w:lang w:val="cs-CZ"/>
        </w:rPr>
        <w:t xml:space="preserve"> přílohy č. 1 k vyhlášce).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Pozvánky na zjišťování hranic rozešle dotčeným vlastníkům objednatel na základě podkladů od zhotovitele</w:t>
      </w:r>
      <w:r w:rsidRPr="004F5C66">
        <w:rPr>
          <w:rFonts w:ascii="Times New Roman" w:hAnsi="Times New Roman" w:cs="Times New Roman"/>
        </w:rPr>
        <w:t xml:space="preserve">. Tyto podklady budou zhotovitelem předány </w:t>
      </w:r>
      <w:r w:rsidR="00895BF5" w:rsidRPr="004F5C66">
        <w:rPr>
          <w:rFonts w:ascii="Times New Roman" w:hAnsi="Times New Roman" w:cs="Times New Roman"/>
        </w:rPr>
        <w:t xml:space="preserve"> minimálně 1 měsíc před začátkem zjišťování hranic</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podkladů pro případnou změnu katastrální hranice podle katastrální vyhlášky</w:t>
      </w:r>
      <w:r w:rsidRPr="004F5C66">
        <w:rPr>
          <w:rFonts w:ascii="Times New Roman" w:hAnsi="Times New Roman" w:cs="Times New Roman"/>
        </w:rPr>
        <w:t xml:space="preserve"> a jejich projednání s dotčenými obcemi</w:t>
      </w:r>
      <w:r w:rsidRPr="004F5C66">
        <w:rPr>
          <w:rFonts w:ascii="Times New Roman" w:hAnsi="Times New Roman" w:cs="Times New Roman"/>
          <w:lang w:val="cs-CZ"/>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Aktualizace místních a pomístních názvů, vypracování seznamu místních a pomístních názvů a grafického přehledu místních a pomístních názvů</w:t>
      </w:r>
      <w:r w:rsidRPr="004F5C66">
        <w:rPr>
          <w:rFonts w:ascii="Times New Roman" w:hAnsi="Times New Roman" w:cs="Times New Roman"/>
        </w:rPr>
        <w:t>, vše odsouhlasené příslušnou obcí. Souhlas zajišťuje zpracovatel</w:t>
      </w:r>
      <w:r w:rsidRPr="004F5C66">
        <w:rPr>
          <w:rFonts w:ascii="Times New Roman" w:hAnsi="Times New Roman" w:cs="Times New Roman"/>
          <w:lang w:val="cs-CZ"/>
        </w:rPr>
        <w:t>.</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Grafický přehled parcel </w:t>
      </w:r>
      <w:r w:rsidR="008D60F8" w:rsidRPr="004F5C66">
        <w:rPr>
          <w:rFonts w:ascii="Times New Roman" w:hAnsi="Times New Roman" w:cs="Times New Roman"/>
          <w:lang w:val="cs-CZ"/>
        </w:rPr>
        <w:t>(pro celé katastrální území</w:t>
      </w:r>
      <w:r w:rsidR="00FA1D0C" w:rsidRPr="004F5C66">
        <w:rPr>
          <w:rFonts w:ascii="Times New Roman" w:hAnsi="Times New Roman" w:cs="Times New Roman"/>
          <w:lang w:val="cs-CZ"/>
        </w:rPr>
        <w:t>/v obvodu pozemkových úprav</w:t>
      </w:r>
      <w:r w:rsidR="008D60F8" w:rsidRPr="004F5C66">
        <w:rPr>
          <w:rFonts w:ascii="Times New Roman" w:hAnsi="Times New Roman" w:cs="Times New Roman"/>
          <w:lang w:val="cs-CZ"/>
        </w:rPr>
        <w:t xml:space="preserve">), </w:t>
      </w:r>
      <w:r w:rsidRPr="004F5C66">
        <w:rPr>
          <w:rFonts w:ascii="Times New Roman" w:hAnsi="Times New Roman" w:cs="Times New Roman"/>
          <w:lang w:val="cs-CZ"/>
        </w:rPr>
        <w:t>včetně parcel vedených ve zjednodušené evidenci včetně případného seznamu nesouladů graficky zobrazených parcel s obsahem souboru popisných informací</w:t>
      </w:r>
      <w:r w:rsidRPr="004F5C66">
        <w:rPr>
          <w:rFonts w:ascii="Times New Roman" w:hAnsi="Times New Roman" w:cs="Times New Roman"/>
        </w:rPr>
        <w:t>.</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Doložení kladného stanoviska katastrálního úřadu ve smyslu § 9 odst. 6 zákona (viz Pokyn č. 43 ČÚZK).</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Předání soupisu nesouladů mezi SPI a SGI k řešení katastrálnímu úřadu</w:t>
      </w:r>
      <w:r w:rsidR="000B6251" w:rsidRPr="004F5C66">
        <w:rPr>
          <w:rFonts w:ascii="Times New Roman" w:hAnsi="Times New Roman" w:cs="Times New Roman"/>
        </w:rPr>
        <w:t xml:space="preserve">. Vypracování seznamu parcel dotčených pozemkovými úpravami pro vyznačení poznámky do KN po zápisu geometrického plánu na upřesněný obvod </w:t>
      </w:r>
      <w:r w:rsidRPr="004F5C66">
        <w:rPr>
          <w:rFonts w:ascii="Times New Roman" w:hAnsi="Times New Roman" w:cs="Times New Roman"/>
        </w:rPr>
        <w:t xml:space="preserve"> </w:t>
      </w:r>
      <w:r w:rsidR="000B6251" w:rsidRPr="004F5C66">
        <w:rPr>
          <w:rFonts w:ascii="Times New Roman" w:hAnsi="Times New Roman" w:cs="Times New Roman"/>
        </w:rPr>
        <w:t>(§ 9 odst. 7 zákona)</w:t>
      </w:r>
      <w:r w:rsidRPr="004F5C66">
        <w:rPr>
          <w:rFonts w:ascii="Times New Roman" w:hAnsi="Times New Roman" w:cs="Times New Roman"/>
        </w:rPr>
        <w:t>.</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Rozbor současného stavu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Rozbor současného stavu území – průzkum území (charakter hospodaření, cestní síť, eroze, vodní režim</w:t>
      </w:r>
      <w:r w:rsidRPr="004F5C66">
        <w:rPr>
          <w:rFonts w:ascii="Times New Roman" w:hAnsi="Times New Roman" w:cs="Times New Roman"/>
        </w:rPr>
        <w:t>, atd.</w:t>
      </w:r>
      <w:r w:rsidRPr="004F5C66">
        <w:rPr>
          <w:rFonts w:ascii="Times New Roman" w:hAnsi="Times New Roman" w:cs="Times New Roman"/>
          <w:lang w:val="cs-CZ"/>
        </w:rPr>
        <w:t xml:space="preserve"> </w:t>
      </w:r>
      <w:r w:rsidRPr="004F5C66">
        <w:rPr>
          <w:rFonts w:ascii="Times New Roman" w:hAnsi="Times New Roman" w:cs="Times New Roman"/>
        </w:rPr>
        <w:t>podle § 5 vyhlášky,</w:t>
      </w:r>
      <w:r w:rsidRPr="004F5C66">
        <w:rPr>
          <w:rFonts w:ascii="Times New Roman" w:hAnsi="Times New Roman" w:cs="Times New Roman"/>
          <w:lang w:val="cs-CZ"/>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Zhodnocení požadavků a stanovisek dotčených orgánů a organizací, celkové vyhodnocení území pro využití k návrhovým pracím.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Mapa</w:t>
      </w:r>
      <w:r w:rsidRPr="004F5C66">
        <w:rPr>
          <w:rFonts w:ascii="Times New Roman" w:hAnsi="Times New Roman" w:cs="Times New Roman"/>
          <w:lang w:val="cs-CZ"/>
        </w:rPr>
        <w:t xml:space="preserve"> průzkumu a map</w:t>
      </w:r>
      <w:r w:rsidRPr="004F5C66">
        <w:rPr>
          <w:rFonts w:ascii="Times New Roman" w:hAnsi="Times New Roman" w:cs="Times New Roman"/>
        </w:rPr>
        <w:t>a</w:t>
      </w:r>
      <w:r w:rsidRPr="004F5C66">
        <w:rPr>
          <w:rFonts w:ascii="Times New Roman" w:hAnsi="Times New Roman" w:cs="Times New Roman"/>
          <w:lang w:val="cs-CZ"/>
        </w:rPr>
        <w:t xml:space="preserve"> erozního ohrožení - současný stav.</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Dokumentace k soupisu nároků vlastníků pozemků </w:t>
      </w:r>
    </w:p>
    <w:p w:rsidR="0036315A" w:rsidRPr="004F5C66" w:rsidRDefault="0036315A"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Přehled zjištěných nesouladů druhů pozemků a způsobů využití v souladu s § 5 odst. 3 vyhlášky jako podkladu pro jednání dle § 11 odst. 1 vyhlášky.</w:t>
      </w:r>
    </w:p>
    <w:p w:rsidR="0036315A" w:rsidRPr="004F5C66" w:rsidRDefault="0036315A" w:rsidP="00187D94">
      <w:pPr>
        <w:pStyle w:val="Odstaveca"/>
        <w:ind w:left="1560" w:hanging="709"/>
        <w:rPr>
          <w:rFonts w:ascii="Times New Roman" w:hAnsi="Times New Roman" w:cs="Times New Roman"/>
        </w:rPr>
      </w:pPr>
      <w:r w:rsidRPr="004F5C66">
        <w:rPr>
          <w:rFonts w:ascii="Times New Roman" w:hAnsi="Times New Roman" w:cs="Times New Roman"/>
        </w:rPr>
        <w:t>Součástí a podkladem pro vypracování dokumentace nároků vlastníků bude topologická úprava linií BPEJ na zaměřený skutečný stav,</w:t>
      </w:r>
      <w:r w:rsidR="00207B39" w:rsidRPr="004F5C66">
        <w:rPr>
          <w:rFonts w:ascii="Times New Roman" w:hAnsi="Times New Roman" w:cs="Times New Roman"/>
        </w:rPr>
        <w:t xml:space="preserve"> odsouhlasená příslušným odborem SPÚ. </w:t>
      </w:r>
      <w:r w:rsidRPr="004F5C66">
        <w:rPr>
          <w:rFonts w:ascii="Times New Roman" w:hAnsi="Times New Roman" w:cs="Times New Roman"/>
        </w:rPr>
        <w:t>Elaborát bude vypracován v souladu s § 8 zákona a § 11 a 12 vyhlášky a přílohy č. 1 vyhlášky, jeho předání odborné organizaci zajistí objednatel.</w:t>
      </w:r>
    </w:p>
    <w:p w:rsidR="00354192" w:rsidRPr="004F5C66" w:rsidRDefault="00435696"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Aktualizace </w:t>
      </w:r>
      <w:r w:rsidR="00354192" w:rsidRPr="004F5C66">
        <w:rPr>
          <w:rFonts w:ascii="Times New Roman" w:hAnsi="Times New Roman" w:cs="Times New Roman"/>
        </w:rPr>
        <w:t>seznamu parcel dotčených pozemkovými úpravami pro vyznačení poznámky do KN (§ 9 odst. 7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01770C" w:rsidRPr="004F5C66">
        <w:rPr>
          <w:rFonts w:ascii="Times New Roman" w:hAnsi="Times New Roman" w:cs="Times New Roman"/>
          <w:lang w:val="cs-CZ"/>
        </w:rPr>
        <w:t>.</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Při zjištění změny údajů o dotčených vlastnících nebo pozemcích provede zhotovitel aktualizaci jejich soupisů nároků a objednatel je doručí dotčeným vlastníkům.</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lastRenderedPageBreak/>
        <w:t>Pokud bude vlastník požadovat ocenění dřevin rostoucích mimo les (§ 12 vyhlášky), zajistí zhotovitel toto ocenění do předmětných nárokových listů.</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znaleckých posudků na ocenění věcných břemen</w:t>
      </w:r>
      <w:r w:rsidR="00702F1E" w:rsidRPr="004F5C66">
        <w:rPr>
          <w:rFonts w:ascii="Times New Roman" w:hAnsi="Times New Roman" w:cs="Times New Roman"/>
          <w:lang w:val="cs-CZ"/>
        </w:rPr>
        <w:t xml:space="preserve"> nebo</w:t>
      </w:r>
      <w:r w:rsidRPr="004F5C66">
        <w:rPr>
          <w:rFonts w:ascii="Times New Roman" w:hAnsi="Times New Roman" w:cs="Times New Roman"/>
          <w:lang w:val="cs-CZ"/>
        </w:rPr>
        <w:t xml:space="preserve"> výkupu pozemků zajistí objednatel.</w:t>
      </w:r>
      <w:r w:rsidR="00142E7F">
        <w:rPr>
          <w:rFonts w:ascii="Times New Roman" w:hAnsi="Times New Roman" w:cs="Times New Roman"/>
          <w:lang w:val="cs-CZ"/>
        </w:rPr>
        <w:t xml:space="preserve"> Ocenění podle § 8 odst. 3 zákona provede zhotovitel.</w:t>
      </w:r>
    </w:p>
    <w:p w:rsidR="00E345AC" w:rsidRPr="004F5C66" w:rsidRDefault="00E345AC"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Pokud bude nutné provést změny v soupisech nároků na základě námitek podaných ve stanovené lhůtě, bude zhotovitelem bez zbytečného odkladu </w:t>
      </w:r>
      <w:r w:rsidR="00185D00" w:rsidRPr="004F5C66">
        <w:rPr>
          <w:rFonts w:ascii="Times New Roman" w:hAnsi="Times New Roman" w:cs="Times New Roman"/>
          <w:lang w:val="cs-CZ"/>
        </w:rPr>
        <w:t xml:space="preserve">v dokumentaci </w:t>
      </w:r>
      <w:r w:rsidRPr="004F5C66">
        <w:rPr>
          <w:rFonts w:ascii="Times New Roman" w:hAnsi="Times New Roman" w:cs="Times New Roman"/>
          <w:lang w:val="cs-CZ"/>
        </w:rPr>
        <w:t>provedeno.</w:t>
      </w:r>
    </w:p>
    <w:p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„Návrhové práce“ je sestaven z následujících dílčích částí</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plánu společných zařízení</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k plánu společných zařízení (dále jen „PSZ“) bude vyhotovena dle výsledků rozboru současného stavu území a požadavků objednatele v souladu s § 9 zákona a § 15 a 16 vyhlášky. </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Plán společných zařízení pro řešené katastrální území bude funkčně provázán s územním plánem na sousední katastrální území a </w:t>
      </w:r>
      <w:r w:rsidRPr="004F5C66">
        <w:rPr>
          <w:rFonts w:ascii="Times New Roman" w:hAnsi="Times New Roman" w:cs="Times New Roman"/>
        </w:rPr>
        <w:t xml:space="preserve">na </w:t>
      </w:r>
      <w:r w:rsidRPr="004F5C66">
        <w:rPr>
          <w:rFonts w:ascii="Times New Roman" w:hAnsi="Times New Roman" w:cs="Times New Roman"/>
          <w:lang w:val="cs-CZ"/>
        </w:rPr>
        <w:t xml:space="preserve">území mimo obvod </w:t>
      </w:r>
      <w:r w:rsidRPr="004F5C66">
        <w:rPr>
          <w:rFonts w:ascii="Times New Roman" w:hAnsi="Times New Roman" w:cs="Times New Roman"/>
        </w:rPr>
        <w:t>pozemkových</w:t>
      </w:r>
      <w:r w:rsidRPr="004F5C66">
        <w:rPr>
          <w:rFonts w:ascii="Times New Roman" w:hAnsi="Times New Roman" w:cs="Times New Roman"/>
          <w:lang w:val="cs-CZ"/>
        </w:rPr>
        <w:t xml:space="preserve"> úprav v řešeném katastrálním území.</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Součástí díla bude i posouzení navržených společných zařízení ve srovnání se schváleným územním plánem řešeného území.</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projednání PSZ se sborem zástupců objednatel zajistí na návrh zpracovatele zpracování inženýrsko-geologického průzkumu. Výsledky inženýrsko-geologického průzkumu budou závazným podkladem pro návrh PSZ.</w:t>
      </w:r>
    </w:p>
    <w:p w:rsidR="005622B6" w:rsidRPr="004F5C66" w:rsidRDefault="005622B6" w:rsidP="00187D94">
      <w:pPr>
        <w:pStyle w:val="Odstaveca"/>
        <w:ind w:left="1560" w:hanging="709"/>
        <w:rPr>
          <w:rFonts w:ascii="Times New Roman" w:hAnsi="Times New Roman" w:cs="Times New Roman"/>
        </w:rPr>
      </w:pPr>
      <w:r w:rsidRPr="004F5C66">
        <w:rPr>
          <w:rFonts w:ascii="Times New Roman" w:hAnsi="Times New Roman" w:cs="Times New Roman"/>
        </w:rPr>
        <w:t xml:space="preserve">Plán společných zařízení bude projednán s dotčenými orgány a organizacemi. Po vyřešení všech připomínek s ním bude seznámen sbor zástupců vlastníků.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Zhotovitel předloží 3 měsíce před stanoveným termínem ukončení dílčí části 3.</w:t>
      </w:r>
      <w:r w:rsidR="00D01D2D" w:rsidRPr="004F5C66">
        <w:rPr>
          <w:rFonts w:ascii="Times New Roman" w:hAnsi="Times New Roman" w:cs="Times New Roman"/>
        </w:rPr>
        <w:t>5</w:t>
      </w:r>
      <w:r w:rsidRPr="004F5C66">
        <w:rPr>
          <w:rFonts w:ascii="Times New Roman" w:hAnsi="Times New Roman" w:cs="Times New Roman"/>
        </w:rPr>
        <w:t xml:space="preserve">.1. PSZ ve struktuře dle směrnice RDK. </w:t>
      </w:r>
      <w:r w:rsidR="00510E41" w:rsidRPr="004F5C66">
        <w:rPr>
          <w:rFonts w:ascii="Times New Roman" w:hAnsi="Times New Roman" w:cs="Times New Roman"/>
        </w:rPr>
        <w:t>PSZ bude v termí</w:t>
      </w:r>
      <w:r w:rsidR="005622B6" w:rsidRPr="004F5C66">
        <w:rPr>
          <w:rFonts w:ascii="Times New Roman" w:hAnsi="Times New Roman" w:cs="Times New Roman"/>
        </w:rPr>
        <w:t xml:space="preserve">nu odevzdán </w:t>
      </w:r>
      <w:r w:rsidR="004E0DEB" w:rsidRPr="004F5C66">
        <w:rPr>
          <w:rFonts w:ascii="Times New Roman" w:hAnsi="Times New Roman" w:cs="Times New Roman"/>
        </w:rPr>
        <w:t>po vyřešení všech připomínek orgánů státní správy a organizací a po seznámení se sborem zástupců</w:t>
      </w:r>
      <w:r w:rsidR="00510E41" w:rsidRPr="004F5C66">
        <w:rPr>
          <w:rFonts w:ascii="Times New Roman" w:hAnsi="Times New Roman" w:cs="Times New Roman"/>
        </w:rPr>
        <w:t xml:space="preserve">. </w:t>
      </w:r>
      <w:r w:rsidRPr="004F5C66">
        <w:rPr>
          <w:rFonts w:ascii="Times New Roman" w:hAnsi="Times New Roman" w:cs="Times New Roman"/>
        </w:rPr>
        <w:t>Následně bude PSZ předložen k odsouhlasení RDK, projednání zajišťuje objednatel.</w:t>
      </w:r>
      <w:r w:rsidR="006C18DA" w:rsidRPr="004F5C66">
        <w:rPr>
          <w:rFonts w:ascii="Times New Roman" w:hAnsi="Times New Roman" w:cs="Times New Roman"/>
        </w:rPr>
        <w:t xml:space="preserve"> Zhotovitel se na základě výzvy objednatele zúčastní projednání předložené dokumentace v RDK.</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odsouhlasení v RDK bude PSZ předložen ke schválení zastupitelstvu příslušné obce na veřejném zasedání. Zhotovitel se na základě výzvy objednatele zúčastní projednání předložené dokumentace.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Součástí elaborátu PSZ jsou i vyjádření orgánů a organizací v průběhu zpracování </w:t>
      </w:r>
      <w:r w:rsidRPr="004F5C66">
        <w:rPr>
          <w:rFonts w:ascii="Times New Roman" w:hAnsi="Times New Roman" w:cs="Times New Roman"/>
        </w:rPr>
        <w:t xml:space="preserve">PSZ </w:t>
      </w:r>
      <w:r w:rsidRPr="004F5C66">
        <w:rPr>
          <w:rFonts w:ascii="Times New Roman" w:hAnsi="Times New Roman" w:cs="Times New Roman"/>
          <w:lang w:val="cs-CZ"/>
        </w:rPr>
        <w:t>a vyhotovení celkové bilance půdního fondu, kterou je nutné vyčlenit k jeho provedení, včetně bilance použitých pozemků ve vlastnictví státu, obce popř. jiných vlastníků.</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technického řešení PSZ bude </w:t>
      </w:r>
      <w:r w:rsidRPr="004F5C66">
        <w:rPr>
          <w:rFonts w:ascii="Times New Roman" w:hAnsi="Times New Roman" w:cs="Times New Roman"/>
        </w:rPr>
        <w:t>pro všechna navrhovaná opatření</w:t>
      </w:r>
      <w:r w:rsidRPr="004F5C66">
        <w:rPr>
          <w:rFonts w:ascii="Times New Roman" w:hAnsi="Times New Roman" w:cs="Times New Roman"/>
          <w:lang w:val="cs-CZ"/>
        </w:rPr>
        <w:t xml:space="preserve"> ověřena autorizovanou osobou </w:t>
      </w:r>
      <w:r w:rsidRPr="004F5C66">
        <w:rPr>
          <w:rFonts w:ascii="Times New Roman" w:hAnsi="Times New Roman" w:cs="Times New Roman"/>
        </w:rPr>
        <w:t xml:space="preserve">s požadovanou specializací </w:t>
      </w:r>
      <w:r w:rsidRPr="004F5C66">
        <w:rPr>
          <w:rFonts w:ascii="Times New Roman" w:hAnsi="Times New Roman" w:cs="Times New Roman"/>
          <w:lang w:val="cs-CZ"/>
        </w:rPr>
        <w:t xml:space="preserve">a zpracována v rozsahu </w:t>
      </w:r>
      <w:r w:rsidRPr="004F5C66">
        <w:rPr>
          <w:rFonts w:ascii="Times New Roman" w:hAnsi="Times New Roman" w:cs="Times New Roman"/>
        </w:rPr>
        <w:t>odstavců</w:t>
      </w:r>
      <w:r w:rsidR="0017606A" w:rsidRPr="004F5C66">
        <w:rPr>
          <w:rFonts w:ascii="Times New Roman" w:hAnsi="Times New Roman" w:cs="Times New Roman"/>
        </w:rPr>
        <w:t xml:space="preserve"> 3.5.i.a) - 3.5.i.c)</w:t>
      </w:r>
      <w:r w:rsidR="00525997" w:rsidRPr="004F5C66">
        <w:rPr>
          <w:rFonts w:ascii="Times New Roman" w:hAnsi="Times New Roman" w:cs="Times New Roman"/>
        </w:rPr>
        <w:t>:</w:t>
      </w:r>
      <w:r w:rsidR="00D53632" w:rsidRPr="004F5C66">
        <w:rPr>
          <w:rFonts w:ascii="Times New Roman" w:hAnsi="Times New Roman" w:cs="Times New Roman"/>
          <w:lang w:val="cs-CZ"/>
        </w:rPr>
        <w:t xml:space="preserve"> </w:t>
      </w:r>
    </w:p>
    <w:p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3.5.i.a)</w:t>
      </w:r>
      <w:r w:rsidRPr="004F5C66">
        <w:rPr>
          <w:rFonts w:ascii="Times New Roman" w:hAnsi="Times New Roman" w:cs="Times New Roman"/>
        </w:rPr>
        <w:tab/>
      </w:r>
      <w:r w:rsidR="00354192" w:rsidRPr="004F5C66">
        <w:rPr>
          <w:rFonts w:ascii="Times New Roman" w:hAnsi="Times New Roman" w:cs="Times New Roman"/>
        </w:rPr>
        <w:t>Výškopisné</w:t>
      </w:r>
      <w:r w:rsidR="00354192" w:rsidRPr="004F5C66">
        <w:rPr>
          <w:rFonts w:ascii="Times New Roman" w:hAnsi="Times New Roman" w:cs="Times New Roman"/>
          <w:lang w:val="cs-CZ"/>
        </w:rPr>
        <w:t xml:space="preserve"> zaměření zájmového území. Zaměření bude provedeno v nezbytném rozsahu u pozemků ohrožených vodní erozí nebo u pozemků, na nichž se předpokládá výstavba a realizace společných zařízení. </w:t>
      </w:r>
    </w:p>
    <w:p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3.5.i.b)</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lastRenderedPageBreak/>
        <w:t>3.5.i.c)</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návrhu nového uspořádání pozemků k vystavení dle § 11 odst. 1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Optimální prostorové a funkční uspořádání nových pozemků včetně bilancí odsouhlasených vlastníky pozemků řešených podle § 2 zákona, zpracovaných v souladu s § </w:t>
      </w:r>
      <w:r w:rsidRPr="004F5C66">
        <w:rPr>
          <w:rFonts w:ascii="Times New Roman" w:hAnsi="Times New Roman" w:cs="Times New Roman"/>
        </w:rPr>
        <w:t>9 a 10</w:t>
      </w:r>
      <w:r w:rsidRPr="004F5C66">
        <w:rPr>
          <w:rFonts w:ascii="Times New Roman" w:hAnsi="Times New Roman" w:cs="Times New Roman"/>
          <w:lang w:val="cs-CZ"/>
        </w:rPr>
        <w:t xml:space="preserve"> zákona, s § 17 vyhlášky a s přílohou č. 3 vyhlášky v rozsahu dle bodu VIII. přílohy č. 1. </w:t>
      </w:r>
      <w:r w:rsidRPr="004F5C66">
        <w:rPr>
          <w:rFonts w:ascii="Times New Roman" w:hAnsi="Times New Roman" w:cs="Times New Roman"/>
        </w:rPr>
        <w:t>vyhlášky s výjimkou bodu 8</w:t>
      </w:r>
      <w:r w:rsidRPr="004F5C66">
        <w:rPr>
          <w:rFonts w:ascii="Times New Roman" w:hAnsi="Times New Roman" w:cs="Times New Roman"/>
          <w:lang w:val="cs-CZ"/>
        </w:rPr>
        <w:t>.</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Doložení dokladů o projednání návrhu nového uspořádání se všemi vlastníky, popř. dokladu zhotovitele o výzvě k jeho projednání (§ 9 odst. 20 zákona).</w:t>
      </w:r>
    </w:p>
    <w:p w:rsidR="00EC39F1"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Jako doklad o projednání návrhu bude objednateli předložen soupis nových pozemků, podepsaný </w:t>
      </w:r>
      <w:r w:rsidRPr="004F5C66">
        <w:rPr>
          <w:rFonts w:ascii="Times New Roman" w:hAnsi="Times New Roman" w:cs="Times New Roman"/>
        </w:rPr>
        <w:t>účastníkem řízení</w:t>
      </w:r>
      <w:r w:rsidRPr="004F5C66">
        <w:rPr>
          <w:rFonts w:ascii="Times New Roman" w:hAnsi="Times New Roman" w:cs="Times New Roman"/>
          <w:lang w:val="cs-CZ"/>
        </w:rPr>
        <w:t xml:space="preserve">. K soupisu nových pozemků bude připojená grafická příloha se zobrazením nového uspořádání pozemků. </w:t>
      </w:r>
      <w:r w:rsidRPr="004F5C66">
        <w:rPr>
          <w:rFonts w:ascii="Times New Roman" w:hAnsi="Times New Roman" w:cs="Times New Roman"/>
        </w:rPr>
        <w:t>Grafická příloha bude rovněž obsahovat zákres stávajících a nově zřizovaných věcných břemen. Písemná i grafická část bude opatřena originály razítka a podpisem zpracovatele.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Soupisy nových pozemků včetně </w:t>
      </w:r>
      <w:r w:rsidRPr="004F5C66">
        <w:rPr>
          <w:rFonts w:ascii="Times New Roman" w:hAnsi="Times New Roman" w:cs="Times New Roman"/>
        </w:rPr>
        <w:t>grafické části návrhu</w:t>
      </w:r>
      <w:r w:rsidRPr="004F5C66">
        <w:rPr>
          <w:rFonts w:ascii="Times New Roman" w:hAnsi="Times New Roman" w:cs="Times New Roman"/>
          <w:lang w:val="cs-CZ"/>
        </w:rPr>
        <w:t xml:space="preserve"> (3x) zasílané objednatelem podle § 9 odst. 21 zákona vlastníkům, kteří se nevyjádřili. </w:t>
      </w:r>
    </w:p>
    <w:p w:rsidR="00ED2A14" w:rsidRPr="004F5C66" w:rsidRDefault="00ED2A14"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Zapracování objednatelem připuštěných připomínek vzešlých na základě výzvy objednatele  podle § 9 odst. 21 zákona. </w:t>
      </w:r>
    </w:p>
    <w:p w:rsidR="00ED2A14"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 průběhu zpracování návrhu bude prováděna průběžná aktualizace soupisu nároků na základě nových skutečností, uvedených v katastru nemovitostí, a to až do vystavení návrhu dle § 11 odst. 1 zákona. </w:t>
      </w:r>
      <w:r w:rsidRPr="004F5C66">
        <w:rPr>
          <w:rFonts w:ascii="Times New Roman" w:hAnsi="Times New Roman" w:cs="Times New Roman"/>
        </w:rPr>
        <w:t>Průběžnou aktualizací je rovněž zapracování připomínek podle čl. 3.</w:t>
      </w:r>
      <w:r w:rsidR="00D01D2D" w:rsidRPr="004F5C66">
        <w:rPr>
          <w:rFonts w:ascii="Times New Roman" w:hAnsi="Times New Roman" w:cs="Times New Roman"/>
        </w:rPr>
        <w:t>5</w:t>
      </w:r>
      <w:r w:rsidRPr="004F5C66">
        <w:rPr>
          <w:rFonts w:ascii="Times New Roman" w:hAnsi="Times New Roman" w:cs="Times New Roman"/>
        </w:rPr>
        <w:t xml:space="preserve">.2.e).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k vystavenému návrhu bude předložena v rozsahu stanoveném přílohou č. 1 bodu VIII. vyhlášky s výjimkou bodu 8)</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Doklady o projednání návrhu nového uspořádání pozemků s podpisy vlastníků budou předány v </w:t>
      </w:r>
      <w:r w:rsidRPr="004F5C66">
        <w:rPr>
          <w:rFonts w:ascii="Times New Roman" w:hAnsi="Times New Roman" w:cs="Times New Roman"/>
        </w:rPr>
        <w:t>originále a v potřebném počtu kopií, dle požadavku objednatele</w:t>
      </w:r>
      <w:r w:rsidRPr="004F5C66">
        <w:rPr>
          <w:rFonts w:ascii="Times New Roman" w:hAnsi="Times New Roman" w:cs="Times New Roman"/>
          <w:lang w:val="cs-CZ"/>
        </w:rPr>
        <w:t>.</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V případě nutnosti aktualizace PSZ s ohledem na návrh nového uspořádání pozemků bude předána upravená dokumentace PSZ </w:t>
      </w:r>
      <w:r w:rsidR="000D2B45" w:rsidRPr="004F5C66">
        <w:rPr>
          <w:rFonts w:ascii="Times New Roman" w:hAnsi="Times New Roman" w:cs="Times New Roman"/>
          <w:lang w:val="cs-CZ"/>
        </w:rPr>
        <w:t xml:space="preserve">k vystavení </w:t>
      </w:r>
      <w:r w:rsidRPr="004F5C66">
        <w:rPr>
          <w:rFonts w:ascii="Times New Roman" w:hAnsi="Times New Roman" w:cs="Times New Roman"/>
          <w:lang w:val="cs-CZ"/>
        </w:rPr>
        <w:t>ve formě aktualizované celé dokumentace popř. dodatku k tomuto plánu</w:t>
      </w:r>
      <w:r w:rsidRPr="004F5C66">
        <w:rPr>
          <w:rFonts w:ascii="Times New Roman" w:hAnsi="Times New Roman" w:cs="Times New Roman"/>
        </w:rPr>
        <w:t>,</w:t>
      </w:r>
      <w:r w:rsidRPr="004F5C66">
        <w:rPr>
          <w:rFonts w:ascii="Times New Roman" w:hAnsi="Times New Roman" w:cs="Times New Roman"/>
          <w:lang w:val="cs-CZ"/>
        </w:rPr>
        <w:t xml:space="preserve"> a to s ohledem na rozsah provedených změn. Digitální podoba dokumentace bude předávána v celém rozsahu, nikoliv jen dodatek.</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Zhotovitel doplní tabulku návrhu prvků PSZ o čísla pozemků a čísla LV a vyhotoví soutisk návrhu PSZ na návrh nového uspořádání pozemků.</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Dokončení a předložení aktuální dokumentace nového uspořádání pozemků a PSZ</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Provedení úprav návrhu na základě námitek a připomínek podle § 11 odst. 1 a odst. 2 zákona. Dokumentace návrhu nového uspořádání pozemků </w:t>
      </w:r>
      <w:r w:rsidR="000D2B45" w:rsidRPr="004F5C66">
        <w:rPr>
          <w:rFonts w:ascii="Times New Roman" w:hAnsi="Times New Roman" w:cs="Times New Roman"/>
          <w:lang w:val="cs-CZ"/>
        </w:rPr>
        <w:t xml:space="preserve">včetně PSZ </w:t>
      </w:r>
      <w:r w:rsidRPr="004F5C66">
        <w:rPr>
          <w:rFonts w:ascii="Times New Roman" w:hAnsi="Times New Roman" w:cs="Times New Roman"/>
          <w:lang w:val="cs-CZ"/>
        </w:rPr>
        <w:t>bude v rozsahu uvedeném v bodech VIII. a IX. přílohy č. 1 k vyhlášce</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Paré č. 1 bude obsahovat originály dokladů. Vše bude řádně označeno, podepsáno s příslušným razítkem osoby úředně oprávněné k projektování pozemkových úprav.</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„Mapové dílo“ obsahuje</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Nastanou-li v mezidobí mezi vydáním rozhodnutí o schválení návrhu KoPÚ a vydáním rozhodnutí podle § 11 odst. 8 zákona změny údajů v katastru nemovitostí provede zhotovitel tomu odpovídající aktualizaci podkladu KoPÚ.</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Vyhotovení</w:t>
      </w:r>
      <w:r w:rsidRPr="004F5C66">
        <w:rPr>
          <w:rFonts w:ascii="Times New Roman" w:hAnsi="Times New Roman" w:cs="Times New Roman"/>
          <w:lang w:val="cs-CZ"/>
        </w:rPr>
        <w:t xml:space="preserve"> podkladů potřebných pro zavedení výsledků pozemkových úprav do KN. Dokumentace bude obsahovat náležitosti podle § 57 odst. 1 katastrální vyhlášky s výjimkou podkladů uvedených pod písm. b), c), e). </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Topologická úprava platných linií BPEJ na DKM bude odsouhlasená </w:t>
      </w:r>
      <w:r w:rsidR="003073D3" w:rsidRPr="004F5C66">
        <w:rPr>
          <w:rFonts w:ascii="Times New Roman" w:hAnsi="Times New Roman" w:cs="Times New Roman"/>
          <w:lang w:val="cs-CZ"/>
        </w:rPr>
        <w:t xml:space="preserve">příslušným odborem SPÚ  a její předání příslušnému odboru SPÚ </w:t>
      </w:r>
      <w:r w:rsidRPr="004F5C66">
        <w:rPr>
          <w:rFonts w:ascii="Times New Roman" w:hAnsi="Times New Roman" w:cs="Times New Roman"/>
          <w:lang w:val="cs-CZ"/>
        </w:rPr>
        <w:t>zajistí objednatel.</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F5C66">
        <w:rPr>
          <w:rFonts w:ascii="Times New Roman" w:hAnsi="Times New Roman" w:cs="Times New Roman"/>
        </w:rPr>
        <w:t>zákona č. 200/1994 Sb., o zeměměřictví a o změně a doplnění některých zákonů souvisejících s jeho zavedením,</w:t>
      </w:r>
      <w:r w:rsidRPr="004F5C66">
        <w:rPr>
          <w:rFonts w:ascii="Times New Roman" w:hAnsi="Times New Roman" w:cs="Times New Roman"/>
          <w:lang w:val="cs-CZ"/>
        </w:rPr>
        <w:t xml:space="preserve"> katastrálnímu úřadu prostřednictvím odborně způsobilé osoby a přílohy k rozhodnutí dle § 11 odst. 8 zákona k posouzení způsobilosti jejich převzetí do katastru nemovitostí nejpozději do </w:t>
      </w:r>
      <w:r w:rsidRPr="004F5C66">
        <w:rPr>
          <w:rFonts w:ascii="Times New Roman" w:hAnsi="Times New Roman" w:cs="Times New Roman"/>
        </w:rPr>
        <w:t>3</w:t>
      </w:r>
      <w:r w:rsidRPr="004F5C66">
        <w:rPr>
          <w:rFonts w:ascii="Times New Roman" w:hAnsi="Times New Roman" w:cs="Times New Roman"/>
          <w:lang w:val="cs-CZ"/>
        </w:rPr>
        <w:t xml:space="preserve"> měsíců od nabytí právní moci rozhodnutí o schválení návrhu pozemkových úprav. </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Tisková podoba dokumentace k obnově katastrálního operátu bude vyhotovena do 15 dnů od vydání kladného stanoviska katastrálního úřadu k převzetí výsledku zeměměřických činností.</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F5C66">
        <w:rPr>
          <w:rFonts w:ascii="Times New Roman" w:hAnsi="Times New Roman" w:cs="Times New Roman"/>
        </w:rPr>
        <w:t>15</w:t>
      </w:r>
      <w:r w:rsidRPr="004F5C66">
        <w:rPr>
          <w:rFonts w:ascii="Times New Roman" w:hAnsi="Times New Roman" w:cs="Times New Roman"/>
          <w:lang w:val="cs-CZ"/>
        </w:rPr>
        <w:t>, ve znění dodatků, včetně kladného stanoviska katastrálního úřadu k převzetí výsledků zeměměřických činností do katastru nemovitostí a příloh k rozhodnutí dle § 11 odst. 8 zákona v digitální i písemné podobě.</w:t>
      </w:r>
    </w:p>
    <w:p w:rsidR="00CA3A35" w:rsidRPr="004F5C66" w:rsidRDefault="00CA3A35" w:rsidP="00CA3A35">
      <w:pPr>
        <w:pStyle w:val="Odstavec111"/>
        <w:numPr>
          <w:ilvl w:val="0"/>
          <w:numId w:val="0"/>
        </w:numPr>
        <w:ind w:left="2347"/>
        <w:rPr>
          <w:rFonts w:ascii="Times New Roman" w:hAnsi="Times New Roman" w:cs="Times New Roman"/>
          <w:lang w:val="cs-CZ"/>
        </w:rPr>
      </w:pPr>
    </w:p>
    <w:p w:rsidR="00354192" w:rsidRPr="004F5C66" w:rsidRDefault="00354192" w:rsidP="0018058C">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 xml:space="preserve">Hlavní celek „Vytyčení pozemků dle zapsané DKM“ obsahuje </w:t>
      </w:r>
    </w:p>
    <w:p w:rsidR="00354192" w:rsidRPr="004F5C66" w:rsidRDefault="00354192" w:rsidP="00D54AD2">
      <w:pPr>
        <w:pStyle w:val="Odstavec111"/>
        <w:numPr>
          <w:ilvl w:val="0"/>
          <w:numId w:val="0"/>
        </w:numPr>
        <w:rPr>
          <w:rFonts w:ascii="Times New Roman" w:hAnsi="Times New Roman" w:cs="Times New Roman"/>
          <w:lang w:val="cs-CZ"/>
        </w:rPr>
      </w:pPr>
      <w:r w:rsidRPr="004F5C66">
        <w:rPr>
          <w:rFonts w:ascii="Times New Roman" w:hAnsi="Times New Roman" w:cs="Times New Roman"/>
          <w:lang w:val="cs-CZ"/>
        </w:rPr>
        <w:t xml:space="preserve">Vytyčení, označení hranic pozemků </w:t>
      </w:r>
      <w:r w:rsidR="00D53632" w:rsidRPr="004F5C66">
        <w:rPr>
          <w:rFonts w:ascii="Times New Roman" w:hAnsi="Times New Roman" w:cs="Times New Roman"/>
          <w:lang w:val="cs-CZ"/>
        </w:rPr>
        <w:t xml:space="preserve">trvalou stabilizací (§ 12 odst. 2 zákona) </w:t>
      </w:r>
      <w:r w:rsidRPr="004F5C66">
        <w:rPr>
          <w:rFonts w:ascii="Times New Roman" w:hAnsi="Times New Roman" w:cs="Times New Roman"/>
          <w:lang w:val="cs-CZ"/>
        </w:rPr>
        <w:t xml:space="preserve">a protokolární předání hranic navržených pozemků vlastníkům v souladu s § 87 až 92 katastrální vyhlášky, dle </w:t>
      </w:r>
      <w:r w:rsidRPr="004F5C66">
        <w:rPr>
          <w:rFonts w:ascii="Times New Roman" w:hAnsi="Times New Roman" w:cs="Times New Roman"/>
        </w:rPr>
        <w:t>požadavku objednatele</w:t>
      </w:r>
      <w:r w:rsidR="00B93DC4" w:rsidRPr="004F5C66">
        <w:rPr>
          <w:rFonts w:ascii="Times New Roman" w:hAnsi="Times New Roman" w:cs="Times New Roman"/>
        </w:rPr>
        <w:t>.</w:t>
      </w:r>
      <w:r w:rsidRPr="004F5C66">
        <w:rPr>
          <w:rFonts w:ascii="Times New Roman" w:hAnsi="Times New Roman" w:cs="Times New Roman"/>
          <w:lang w:val="cs-CZ"/>
        </w:rPr>
        <w:t xml:space="preserve"> Zhotovitel odevzdá objednateli doklad o předání dokumentace o vytyčení hranice pozemků vlastníkům a katastrálnímu úřadu. Pro fakturaci bude rozhodující skutečný počet měrných jednotek.</w:t>
      </w:r>
    </w:p>
    <w:p w:rsidR="003C56D3" w:rsidRPr="006F3D14" w:rsidRDefault="003C56D3" w:rsidP="0047180D">
      <w:pPr>
        <w:pStyle w:val="Odstavec111"/>
        <w:numPr>
          <w:ilvl w:val="0"/>
          <w:numId w:val="0"/>
        </w:numPr>
        <w:rPr>
          <w:rFonts w:ascii="Times New Roman" w:hAnsi="Times New Roman" w:cs="Times New Roman"/>
          <w:szCs w:val="20"/>
          <w:lang w:val="cs-CZ"/>
        </w:rPr>
      </w:pP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Technické požadavky na provedení díla</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Jednotlivé dílčí části budou předány v klasické formě písemného a grafického zpracování na papíře</w:t>
      </w:r>
      <w:r w:rsidR="00C7041B" w:rsidRPr="006F3D14">
        <w:rPr>
          <w:rFonts w:ascii="Times New Roman" w:hAnsi="Times New Roman" w:cs="Times New Roman"/>
          <w:szCs w:val="20"/>
          <w:lang w:val="cs-CZ"/>
        </w:rPr>
        <w:t>, vše přehledné a čitelné</w:t>
      </w:r>
      <w:r w:rsidRPr="006F3D14">
        <w:rPr>
          <w:rFonts w:ascii="Times New Roman" w:hAnsi="Times New Roman" w:cs="Times New Roman"/>
          <w:szCs w:val="20"/>
          <w:lang w:val="cs-CZ"/>
        </w:rPr>
        <w:t xml:space="preserve">. Dále budou dílčí části předány v digitální podobě ve výměnném formátu VFP společně s údaji </w:t>
      </w:r>
      <w:r w:rsidRPr="006F3D14">
        <w:rPr>
          <w:rFonts w:ascii="Times New Roman" w:hAnsi="Times New Roman" w:cs="Times New Roman"/>
          <w:szCs w:val="20"/>
        </w:rPr>
        <w:t>Informačního systému katastru nemovitostí</w:t>
      </w:r>
      <w:r w:rsidRPr="006F3D14">
        <w:rPr>
          <w:rFonts w:ascii="Times New Roman" w:hAnsi="Times New Roman" w:cs="Times New Roman"/>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6F3D14">
        <w:rPr>
          <w:rFonts w:ascii="Times New Roman" w:hAnsi="Times New Roman" w:cs="Times New Roman"/>
          <w:szCs w:val="20"/>
        </w:rPr>
        <w:t xml:space="preserve">o zahájení řízení a o schválení návrhu pozemkových úprav </w:t>
      </w:r>
      <w:r w:rsidRPr="006F3D14">
        <w:rPr>
          <w:rFonts w:ascii="Times New Roman" w:hAnsi="Times New Roman" w:cs="Times New Roman"/>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6F3D14">
        <w:rPr>
          <w:rFonts w:ascii="Times New Roman" w:hAnsi="Times New Roman" w:cs="Times New Roman"/>
          <w:szCs w:val="20"/>
        </w:rPr>
        <w:t>dokumentace technického řešení PSZ</w:t>
      </w:r>
      <w:r w:rsidRPr="006F3D14">
        <w:rPr>
          <w:rFonts w:ascii="Times New Roman" w:hAnsi="Times New Roman" w:cs="Times New Roman"/>
          <w:szCs w:val="20"/>
          <w:lang w:val="cs-CZ"/>
        </w:rPr>
        <w:t>), které se předávají ve formátu *.dgn</w:t>
      </w:r>
      <w:r w:rsidRPr="006F3D14">
        <w:rPr>
          <w:rFonts w:ascii="Times New Roman" w:hAnsi="Times New Roman" w:cs="Times New Roman"/>
          <w:szCs w:val="20"/>
        </w:rPr>
        <w:t xml:space="preserve"> nebo </w:t>
      </w:r>
      <w:r w:rsidRPr="006F3D14">
        <w:rPr>
          <w:rFonts w:ascii="Times New Roman" w:hAnsi="Times New Roman" w:cs="Times New Roman"/>
          <w:szCs w:val="20"/>
          <w:lang w:val="cs-CZ"/>
        </w:rPr>
        <w:t>*.vyk</w:t>
      </w:r>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a v souřadnicovém systému S-JTSK. </w:t>
      </w:r>
      <w:r w:rsidRPr="006F3D14">
        <w:rPr>
          <w:rFonts w:ascii="Times New Roman" w:hAnsi="Times New Roman" w:cs="Times New Roman"/>
          <w:szCs w:val="20"/>
        </w:rPr>
        <w:t xml:space="preserve"> Rastrová data budou předána ve formátu georeferencovaného TIFF.</w:t>
      </w:r>
      <w:r w:rsidRPr="006F3D14">
        <w:rPr>
          <w:rFonts w:ascii="Times New Roman" w:hAnsi="Times New Roman" w:cs="Times New Roman"/>
          <w:szCs w:val="20"/>
          <w:lang w:val="cs-CZ"/>
        </w:rPr>
        <w:t xml:space="preserve">   </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Ukončené dílčí části budou odevzdány s náležitostmi podle odstavce </w:t>
      </w:r>
      <w:r w:rsidRPr="006F3D14">
        <w:rPr>
          <w:rFonts w:ascii="Times New Roman" w:hAnsi="Times New Roman" w:cs="Times New Roman"/>
          <w:szCs w:val="20"/>
        </w:rPr>
        <w:t xml:space="preserve">4.1. </w:t>
      </w:r>
      <w:r w:rsidRPr="006F3D14">
        <w:rPr>
          <w:rFonts w:ascii="Times New Roman" w:hAnsi="Times New Roman" w:cs="Times New Roman"/>
          <w:szCs w:val="20"/>
          <w:lang w:val="cs-CZ"/>
        </w:rPr>
        <w:t>v následujícím počtu vyhotovení a formě</w:t>
      </w:r>
      <w:r w:rsidRPr="006F3D14">
        <w:rPr>
          <w:rFonts w:ascii="Times New Roman" w:hAnsi="Times New Roman" w:cs="Times New Roman"/>
          <w:szCs w:val="20"/>
        </w:rPr>
        <w:t>:</w:t>
      </w:r>
    </w:p>
    <w:p w:rsidR="00354192" w:rsidRPr="0018058C" w:rsidRDefault="00354192" w:rsidP="0094057D">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Revize stávajícího bodového pole - 1</w:t>
      </w:r>
      <w:r w:rsidRPr="0018058C">
        <w:rPr>
          <w:rFonts w:ascii="Times New Roman" w:hAnsi="Times New Roman" w:cs="Times New Roman"/>
          <w:szCs w:val="20"/>
          <w:lang w:val="cs-CZ"/>
        </w:rPr>
        <w:t xml:space="preserve">x papírové zpracování (1x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Polohopisné zaměření zájmového území - </w:t>
      </w:r>
      <w:r w:rsidRPr="006F3D14">
        <w:rPr>
          <w:rFonts w:ascii="Times New Roman" w:hAnsi="Times New Roman" w:cs="Times New Roman"/>
          <w:szCs w:val="20"/>
        </w:rPr>
        <w:t>1</w:t>
      </w:r>
      <w:r w:rsidRPr="006F3D14">
        <w:rPr>
          <w:rFonts w:ascii="Times New Roman" w:hAnsi="Times New Roman" w:cs="Times New Roman"/>
          <w:szCs w:val="20"/>
          <w:lang w:val="cs-CZ"/>
        </w:rPr>
        <w:t xml:space="preserve">x papírové zpracování (1x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Zjišťování průběhu hranic obvodu KoPÚ a zjišťování hranic pozemků neřešených dle § 2 zákona - 2x papírové zpracování (1x objednatel, 1x </w:t>
      </w:r>
      <w:r w:rsidRPr="006F3D14">
        <w:rPr>
          <w:rFonts w:ascii="Times New Roman" w:hAnsi="Times New Roman" w:cs="Times New Roman"/>
          <w:szCs w:val="20"/>
        </w:rPr>
        <w:t xml:space="preserve">pro předání na </w:t>
      </w:r>
      <w:r w:rsidRPr="006F3D14">
        <w:rPr>
          <w:rFonts w:ascii="Times New Roman" w:hAnsi="Times New Roman" w:cs="Times New Roman"/>
          <w:szCs w:val="20"/>
          <w:lang w:val="cs-CZ"/>
        </w:rPr>
        <w:t xml:space="preserve">katastrální úřad) a CD (DVD). </w:t>
      </w:r>
      <w:r w:rsidR="00D53632" w:rsidRPr="006F3D14">
        <w:rPr>
          <w:rFonts w:ascii="Times New Roman" w:hAnsi="Times New Roman" w:cs="Times New Roman"/>
          <w:szCs w:val="20"/>
          <w:lang w:val="cs-CZ"/>
        </w:rPr>
        <w:t>Geometrické plány budou odevzdány jen na CD (DVD).</w:t>
      </w:r>
    </w:p>
    <w:p w:rsidR="00354192" w:rsidRPr="006F3D14" w:rsidRDefault="00354192" w:rsidP="00CC11F9">
      <w:pPr>
        <w:pStyle w:val="Odstavec111"/>
        <w:ind w:left="709" w:firstLine="0"/>
        <w:rPr>
          <w:rFonts w:ascii="Times New Roman" w:hAnsi="Times New Roman" w:cs="Times New Roman"/>
          <w:szCs w:val="20"/>
          <w:lang w:val="cs-CZ"/>
        </w:rPr>
      </w:pPr>
      <w:r w:rsidRPr="006F3D14">
        <w:rPr>
          <w:rFonts w:ascii="Times New Roman" w:hAnsi="Times New Roman" w:cs="Times New Roman"/>
          <w:szCs w:val="20"/>
          <w:lang w:val="cs-CZ"/>
        </w:rPr>
        <w:t xml:space="preserve">Rozbor současného stavu - 1x papírové zpracování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Dokumentace nároků vlastníků (včetně map) - 2x papírové zpracování (1x objednatel a 1x obec) a CD (DVD) a 2x papírové zpracování k rozeslání účastníkům řízení.</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Výškopisné zaměření zájmového území - 1x papírové zpracování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Potřebné podélné a příčné profily společných zařízení - 1x papírové zpracování (objednatel)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návrhu nového uspořádání pozemků k vystavení - 2x papírové zpracování (1x objednatel, 1x obec k vystavení)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Zpracování mapového díla - 1x papírové zpracování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stejnopisu dokumentace o vytyčení hranic pozemků - 1x papírové zpracování (1x objednatel) a CD (DVD) podle § 90 katastrální vyhlášky. </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výstupy budou zpracovány v měřítku stanoveném katastrálním úřadem.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a návrh nového uspořádání pozemků </w:t>
      </w:r>
      <w:r w:rsidRPr="006F3D14">
        <w:rPr>
          <w:rFonts w:ascii="Times New Roman" w:hAnsi="Times New Roman" w:cs="Times New Roman"/>
          <w:szCs w:val="20"/>
          <w:lang w:val="cs-CZ"/>
        </w:rPr>
        <w:t>v měřítku 1 : 2000 nebo 1 : 5000 (měřítka stanoví objednatel podle potřeby v průběhu zpracování KoPÚ).</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a textové přílohy, dodávané zhotovitelem, které bude objednatel následně rozesílat </w:t>
      </w:r>
      <w:r w:rsidRPr="006F3D14">
        <w:rPr>
          <w:rFonts w:ascii="Times New Roman" w:hAnsi="Times New Roman" w:cs="Times New Roman"/>
          <w:szCs w:val="20"/>
        </w:rPr>
        <w:t>účastníkům řízení</w:t>
      </w:r>
      <w:r w:rsidRPr="006F3D14">
        <w:rPr>
          <w:rFonts w:ascii="Times New Roman" w:hAnsi="Times New Roman" w:cs="Times New Roman"/>
          <w:szCs w:val="20"/>
          <w:lang w:val="cs-CZ"/>
        </w:rPr>
        <w:t xml:space="preserve">, budou zkompletovány pro každého </w:t>
      </w:r>
      <w:r w:rsidRPr="006F3D14">
        <w:rPr>
          <w:rFonts w:ascii="Times New Roman" w:hAnsi="Times New Roman" w:cs="Times New Roman"/>
          <w:szCs w:val="20"/>
        </w:rPr>
        <w:t>účastníka řízení</w:t>
      </w:r>
      <w:r w:rsidRPr="006F3D14">
        <w:rPr>
          <w:rFonts w:ascii="Times New Roman" w:hAnsi="Times New Roman" w:cs="Times New Roman"/>
          <w:szCs w:val="20"/>
          <w:lang w:val="cs-CZ"/>
        </w:rPr>
        <w:t xml:space="preserve"> samostatně a řazeny dle </w:t>
      </w:r>
      <w:r w:rsidRPr="006F3D14">
        <w:rPr>
          <w:rFonts w:ascii="Times New Roman" w:hAnsi="Times New Roman" w:cs="Times New Roman"/>
          <w:szCs w:val="20"/>
        </w:rPr>
        <w:t>požadavku objednatele</w:t>
      </w:r>
      <w:r w:rsidRPr="006F3D14">
        <w:rPr>
          <w:rFonts w:ascii="Times New Roman" w:hAnsi="Times New Roman" w:cs="Times New Roman"/>
          <w:szCs w:val="20"/>
          <w:lang w:val="cs-CZ"/>
        </w:rPr>
        <w:t>.</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Základní podmínky předání a převzetí díla</w:t>
      </w:r>
    </w:p>
    <w:p w:rsidR="00354192" w:rsidRPr="006F3D14" w:rsidRDefault="00354192" w:rsidP="007A6230">
      <w:pPr>
        <w:pStyle w:val="Odstavecseseznamem"/>
        <w:tabs>
          <w:tab w:val="left" w:pos="6946"/>
        </w:tabs>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odevzdat objednateli dílo </w:t>
      </w:r>
      <w:r w:rsidR="00D60114" w:rsidRPr="006F3D14">
        <w:rPr>
          <w:rFonts w:ascii="Times New Roman" w:hAnsi="Times New Roman" w:cs="Times New Roman"/>
          <w:szCs w:val="20"/>
          <w:lang w:val="cs-CZ"/>
        </w:rPr>
        <w:t xml:space="preserve">ke kontrole </w:t>
      </w:r>
      <w:r w:rsidRPr="006F3D14">
        <w:rPr>
          <w:rFonts w:ascii="Times New Roman" w:hAnsi="Times New Roman" w:cs="Times New Roman"/>
          <w:szCs w:val="20"/>
          <w:lang w:val="cs-CZ"/>
        </w:rPr>
        <w:t>po dílčích částech ve smyslu článku III. této smlouvy, a to v termínech jak jsou uvedeny v příloze č. 1, která je nedílnou součástí této smlouvy. O předání díla bude vyhotoven předávací protokol.</w:t>
      </w:r>
    </w:p>
    <w:p w:rsidR="003F2720"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Části díla budou předávány v sídle SPÚ – </w:t>
      </w:r>
      <w:r w:rsidRPr="006F3D14">
        <w:rPr>
          <w:rFonts w:ascii="Times New Roman" w:hAnsi="Times New Roman" w:cs="Times New Roman"/>
          <w:szCs w:val="20"/>
        </w:rPr>
        <w:t xml:space="preserve">Krajského pozemkového úřadu, </w:t>
      </w:r>
      <w:r w:rsidRPr="006F3D14">
        <w:rPr>
          <w:rFonts w:ascii="Times New Roman" w:hAnsi="Times New Roman" w:cs="Times New Roman"/>
          <w:szCs w:val="20"/>
          <w:lang w:val="cs-CZ"/>
        </w:rPr>
        <w:t xml:space="preserve">Pobočky </w:t>
      </w:r>
      <w:r w:rsidR="001A27E0">
        <w:rPr>
          <w:rFonts w:ascii="Times New Roman" w:hAnsi="Times New Roman" w:cs="Times New Roman"/>
          <w:szCs w:val="20"/>
          <w:lang w:val="cs-CZ"/>
        </w:rPr>
        <w:t>Louny</w:t>
      </w:r>
      <w:r w:rsidR="001A27E0"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 xml:space="preserve">adresa </w:t>
      </w:r>
      <w:r w:rsidR="001A27E0">
        <w:rPr>
          <w:rFonts w:ascii="Times New Roman" w:hAnsi="Times New Roman" w:cs="Times New Roman"/>
          <w:szCs w:val="20"/>
          <w:lang w:val="cs-CZ"/>
        </w:rPr>
        <w:t>Pražská 765, 440 01 Louny</w:t>
      </w:r>
      <w:r w:rsidR="001A27E0" w:rsidRPr="006F3D14">
        <w:rPr>
          <w:rFonts w:ascii="Times New Roman" w:hAnsi="Times New Roman" w:cs="Times New Roman"/>
          <w:szCs w:val="20"/>
        </w:rPr>
        <w:t xml:space="preserve"> </w:t>
      </w:r>
      <w:r w:rsidRPr="006F3D14">
        <w:rPr>
          <w:rFonts w:ascii="Times New Roman" w:hAnsi="Times New Roman" w:cs="Times New Roman"/>
          <w:szCs w:val="20"/>
          <w:lang w:val="cs-CZ"/>
        </w:rPr>
        <w:t>.</w:t>
      </w:r>
      <w:r w:rsidRPr="006F3D14">
        <w:rPr>
          <w:rFonts w:ascii="Times New Roman" w:hAnsi="Times New Roman" w:cs="Times New Roman"/>
          <w:szCs w:val="20"/>
        </w:rPr>
        <w:t xml:space="preserve"> </w:t>
      </w:r>
    </w:p>
    <w:p w:rsidR="00E223E2" w:rsidRPr="006F3D14" w:rsidRDefault="003F2720"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provede kontrolu </w:t>
      </w:r>
      <w:r w:rsidR="00F52DCA" w:rsidRPr="006F3D14">
        <w:rPr>
          <w:rFonts w:ascii="Times New Roman" w:hAnsi="Times New Roman" w:cs="Times New Roman"/>
          <w:szCs w:val="20"/>
          <w:lang w:val="cs-CZ"/>
        </w:rPr>
        <w:t>předaných</w:t>
      </w:r>
      <w:r w:rsidRPr="006F3D14">
        <w:rPr>
          <w:rFonts w:ascii="Times New Roman" w:hAnsi="Times New Roman" w:cs="Times New Roman"/>
          <w:szCs w:val="20"/>
          <w:lang w:val="cs-CZ"/>
        </w:rPr>
        <w:t xml:space="preserve"> </w:t>
      </w:r>
      <w:r w:rsidR="00CD0FD2" w:rsidRPr="006F3D14">
        <w:rPr>
          <w:rFonts w:ascii="Times New Roman" w:hAnsi="Times New Roman" w:cs="Times New Roman"/>
          <w:szCs w:val="20"/>
          <w:lang w:val="cs-CZ"/>
        </w:rPr>
        <w:t>dílčích částí</w:t>
      </w:r>
      <w:r w:rsidRPr="006F3D14">
        <w:rPr>
          <w:rFonts w:ascii="Times New Roman" w:hAnsi="Times New Roman" w:cs="Times New Roman"/>
          <w:szCs w:val="20"/>
          <w:lang w:val="cs-CZ"/>
        </w:rPr>
        <w:t xml:space="preserve"> podle čl. III. do 30 dnů</w:t>
      </w:r>
      <w:r w:rsidR="007770A5" w:rsidRPr="006F3D14">
        <w:rPr>
          <w:rFonts w:ascii="Times New Roman" w:hAnsi="Times New Roman" w:cs="Times New Roman"/>
          <w:szCs w:val="20"/>
          <w:lang w:val="cs-CZ"/>
        </w:rPr>
        <w:t xml:space="preserve"> od převzetí</w:t>
      </w:r>
      <w:r w:rsidR="003D54E2" w:rsidRPr="006F3D14">
        <w:rPr>
          <w:rFonts w:ascii="Times New Roman" w:hAnsi="Times New Roman" w:cs="Times New Roman"/>
          <w:szCs w:val="20"/>
          <w:lang w:val="cs-CZ"/>
        </w:rPr>
        <w:t xml:space="preserve"> díla ke kontrole</w:t>
      </w:r>
      <w:r w:rsidR="007770A5" w:rsidRPr="006F3D14">
        <w:rPr>
          <w:rFonts w:ascii="Times New Roman" w:hAnsi="Times New Roman" w:cs="Times New Roman"/>
          <w:szCs w:val="20"/>
          <w:lang w:val="cs-CZ"/>
        </w:rPr>
        <w:t>.</w:t>
      </w:r>
    </w:p>
    <w:p w:rsidR="005F52C9" w:rsidRPr="006F3D14" w:rsidRDefault="0079402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w:t>
      </w:r>
      <w:r w:rsidR="005F52C9" w:rsidRPr="006F3D14">
        <w:rPr>
          <w:rFonts w:ascii="Times New Roman" w:hAnsi="Times New Roman" w:cs="Times New Roman"/>
          <w:szCs w:val="20"/>
          <w:lang w:val="cs-CZ"/>
        </w:rPr>
        <w:t>ýsled</w:t>
      </w:r>
      <w:r w:rsidRPr="006F3D14">
        <w:rPr>
          <w:rFonts w:ascii="Times New Roman" w:hAnsi="Times New Roman" w:cs="Times New Roman"/>
          <w:szCs w:val="20"/>
          <w:lang w:val="cs-CZ"/>
        </w:rPr>
        <w:t>e</w:t>
      </w:r>
      <w:r w:rsidR="005F52C9" w:rsidRPr="006F3D14">
        <w:rPr>
          <w:rFonts w:ascii="Times New Roman" w:hAnsi="Times New Roman" w:cs="Times New Roman"/>
          <w:szCs w:val="20"/>
          <w:lang w:val="cs-CZ"/>
        </w:rPr>
        <w:t xml:space="preserve">k kontroly </w:t>
      </w:r>
      <w:r w:rsidRPr="006F3D14">
        <w:rPr>
          <w:rFonts w:ascii="Times New Roman" w:hAnsi="Times New Roman" w:cs="Times New Roman"/>
          <w:szCs w:val="20"/>
          <w:lang w:val="cs-CZ"/>
        </w:rPr>
        <w:t>sdělí</w:t>
      </w:r>
      <w:r w:rsidR="005F52C9"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 </w:t>
      </w:r>
      <w:r w:rsidRPr="006F3D14">
        <w:rPr>
          <w:rFonts w:ascii="Times New Roman" w:hAnsi="Times New Roman" w:cs="Times New Roman"/>
          <w:szCs w:val="20"/>
          <w:lang w:val="cs-CZ"/>
        </w:rPr>
        <w:t>písem</w:t>
      </w:r>
      <w:r w:rsidR="00BF6373" w:rsidRPr="006F3D14">
        <w:rPr>
          <w:rFonts w:ascii="Times New Roman" w:hAnsi="Times New Roman" w:cs="Times New Roman"/>
          <w:szCs w:val="20"/>
          <w:lang w:val="cs-CZ"/>
        </w:rPr>
        <w:t>ným podáním</w:t>
      </w:r>
      <w:r w:rsidRPr="006F3D14">
        <w:rPr>
          <w:rFonts w:ascii="Times New Roman" w:hAnsi="Times New Roman" w:cs="Times New Roman"/>
          <w:szCs w:val="20"/>
          <w:lang w:val="cs-CZ"/>
        </w:rPr>
        <w:t xml:space="preserve"> zhotoviteli</w:t>
      </w:r>
      <w:r w:rsidR="003D54E2" w:rsidRPr="006F3D14">
        <w:rPr>
          <w:rFonts w:ascii="Times New Roman" w:hAnsi="Times New Roman" w:cs="Times New Roman"/>
          <w:szCs w:val="20"/>
          <w:lang w:val="cs-CZ"/>
        </w:rPr>
        <w:t>, kter</w:t>
      </w:r>
      <w:r w:rsidR="00BF6373" w:rsidRPr="006F3D14">
        <w:rPr>
          <w:rFonts w:ascii="Times New Roman" w:hAnsi="Times New Roman" w:cs="Times New Roman"/>
          <w:szCs w:val="20"/>
          <w:lang w:val="cs-CZ"/>
        </w:rPr>
        <w:t>é</w:t>
      </w:r>
      <w:r w:rsidR="003D54E2" w:rsidRPr="006F3D14">
        <w:rPr>
          <w:rFonts w:ascii="Times New Roman" w:hAnsi="Times New Roman" w:cs="Times New Roman"/>
          <w:szCs w:val="20"/>
          <w:lang w:val="cs-CZ"/>
        </w:rPr>
        <w:t xml:space="preserve"> bude </w:t>
      </w:r>
      <w:r w:rsidR="00351759" w:rsidRPr="006F3D14">
        <w:rPr>
          <w:rFonts w:ascii="Times New Roman" w:hAnsi="Times New Roman" w:cs="Times New Roman"/>
          <w:szCs w:val="20"/>
          <w:lang w:val="cs-CZ"/>
        </w:rPr>
        <w:t>odeslán</w:t>
      </w:r>
      <w:r w:rsidR="00BF6373" w:rsidRPr="006F3D14">
        <w:rPr>
          <w:rFonts w:ascii="Times New Roman" w:hAnsi="Times New Roman" w:cs="Times New Roman"/>
          <w:szCs w:val="20"/>
          <w:lang w:val="cs-CZ"/>
        </w:rPr>
        <w:t>o</w:t>
      </w:r>
      <w:r w:rsidR="003D54E2" w:rsidRPr="006F3D14">
        <w:rPr>
          <w:rFonts w:ascii="Times New Roman" w:hAnsi="Times New Roman" w:cs="Times New Roman"/>
          <w:szCs w:val="20"/>
          <w:lang w:val="cs-CZ"/>
        </w:rPr>
        <w:t xml:space="preserve"> </w:t>
      </w:r>
      <w:r w:rsidR="00F127AC" w:rsidRPr="006F3D14">
        <w:rPr>
          <w:rFonts w:ascii="Times New Roman" w:hAnsi="Times New Roman" w:cs="Times New Roman"/>
          <w:szCs w:val="20"/>
          <w:lang w:val="cs-CZ"/>
        </w:rPr>
        <w:t>nejpozději poslední den</w:t>
      </w:r>
      <w:r w:rsidR="003D54E2" w:rsidRPr="006F3D14">
        <w:rPr>
          <w:rFonts w:ascii="Times New Roman" w:hAnsi="Times New Roman" w:cs="Times New Roman"/>
          <w:szCs w:val="20"/>
          <w:lang w:val="cs-CZ"/>
        </w:rPr>
        <w:t xml:space="preserve"> lhůt</w:t>
      </w:r>
      <w:r w:rsidR="00F127AC" w:rsidRPr="006F3D14">
        <w:rPr>
          <w:rFonts w:ascii="Times New Roman" w:hAnsi="Times New Roman" w:cs="Times New Roman"/>
          <w:szCs w:val="20"/>
          <w:lang w:val="cs-CZ"/>
        </w:rPr>
        <w:t>y</w:t>
      </w:r>
      <w:r w:rsidR="003D54E2" w:rsidRPr="006F3D14">
        <w:rPr>
          <w:rFonts w:ascii="Times New Roman" w:hAnsi="Times New Roman" w:cs="Times New Roman"/>
          <w:szCs w:val="20"/>
          <w:lang w:val="cs-CZ"/>
        </w:rPr>
        <w:t xml:space="preserve"> uvedené v čl. 5.3.</w:t>
      </w:r>
    </w:p>
    <w:p w:rsidR="00F52DCA" w:rsidRPr="006F3D14" w:rsidRDefault="00F52DCA" w:rsidP="00F52D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ve lhůtě podle čl. 5.4. neobdrží zhotovitel  písemné podání o výsledku kontroly, má se za to, že objednatelem nebyly zjištěny žádné vady a nedodělky a postupuje se podle čl. 5.</w:t>
      </w:r>
      <w:r w:rsidR="00EF37ED" w:rsidRPr="006F3D14">
        <w:rPr>
          <w:rFonts w:ascii="Times New Roman" w:hAnsi="Times New Roman" w:cs="Times New Roman"/>
          <w:szCs w:val="20"/>
          <w:lang w:val="cs-CZ"/>
        </w:rPr>
        <w:t>8</w:t>
      </w:r>
      <w:r w:rsidRPr="006F3D14">
        <w:rPr>
          <w:rFonts w:ascii="Times New Roman" w:hAnsi="Times New Roman" w:cs="Times New Roman"/>
          <w:szCs w:val="20"/>
          <w:lang w:val="cs-CZ"/>
        </w:rPr>
        <w:t>.</w:t>
      </w:r>
    </w:p>
    <w:p w:rsidR="004D10C9" w:rsidRPr="006F3D14" w:rsidRDefault="005F52C9"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w:t>
      </w:r>
      <w:r w:rsidR="00643111" w:rsidRPr="006F3D14">
        <w:rPr>
          <w:rFonts w:ascii="Times New Roman" w:hAnsi="Times New Roman" w:cs="Times New Roman"/>
          <w:szCs w:val="20"/>
          <w:lang w:val="cs-CZ"/>
        </w:rPr>
        <w:t>ou</w:t>
      </w:r>
      <w:r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objednatelem </w:t>
      </w:r>
      <w:r w:rsidRPr="006F3D14">
        <w:rPr>
          <w:rFonts w:ascii="Times New Roman" w:hAnsi="Times New Roman" w:cs="Times New Roman"/>
          <w:szCs w:val="20"/>
          <w:lang w:val="cs-CZ"/>
        </w:rPr>
        <w:t>zjištěn</w:t>
      </w:r>
      <w:r w:rsidR="00643111" w:rsidRPr="006F3D14">
        <w:rPr>
          <w:rFonts w:ascii="Times New Roman" w:hAnsi="Times New Roman" w:cs="Times New Roman"/>
          <w:szCs w:val="20"/>
          <w:lang w:val="cs-CZ"/>
        </w:rPr>
        <w:t>y</w:t>
      </w:r>
      <w:r w:rsidRPr="006F3D14">
        <w:rPr>
          <w:rFonts w:ascii="Times New Roman" w:hAnsi="Times New Roman" w:cs="Times New Roman"/>
          <w:szCs w:val="20"/>
          <w:lang w:val="cs-CZ"/>
        </w:rPr>
        <w:t xml:space="preserve"> </w:t>
      </w:r>
      <w:r w:rsidR="00643111" w:rsidRPr="006F3D14">
        <w:rPr>
          <w:rFonts w:ascii="Times New Roman" w:hAnsi="Times New Roman" w:cs="Times New Roman"/>
          <w:szCs w:val="20"/>
          <w:lang w:val="cs-CZ"/>
        </w:rPr>
        <w:t xml:space="preserve">vady či nedodělky </w:t>
      </w:r>
      <w:r w:rsidR="00E223E2" w:rsidRPr="006F3D14">
        <w:rPr>
          <w:rFonts w:ascii="Times New Roman" w:hAnsi="Times New Roman" w:cs="Times New Roman"/>
          <w:szCs w:val="20"/>
          <w:lang w:val="cs-CZ"/>
        </w:rPr>
        <w:t xml:space="preserve">v rozsahu nebo kvalitě </w:t>
      </w:r>
      <w:r w:rsidR="00F166AB" w:rsidRPr="006F3D14">
        <w:rPr>
          <w:rFonts w:ascii="Times New Roman" w:hAnsi="Times New Roman" w:cs="Times New Roman"/>
          <w:szCs w:val="20"/>
          <w:lang w:val="cs-CZ"/>
        </w:rPr>
        <w:t>předaného díla</w:t>
      </w:r>
      <w:r w:rsidR="00643111" w:rsidRPr="006F3D14">
        <w:rPr>
          <w:rFonts w:ascii="Times New Roman" w:hAnsi="Times New Roman" w:cs="Times New Roman"/>
          <w:szCs w:val="20"/>
          <w:lang w:val="cs-CZ"/>
        </w:rPr>
        <w:t xml:space="preserve"> podle </w:t>
      </w:r>
      <w:r w:rsidR="00F166AB" w:rsidRPr="006F3D14">
        <w:rPr>
          <w:rFonts w:ascii="Times New Roman" w:hAnsi="Times New Roman" w:cs="Times New Roman"/>
          <w:szCs w:val="20"/>
          <w:lang w:val="cs-CZ"/>
        </w:rPr>
        <w:t xml:space="preserve">čl. III., </w:t>
      </w:r>
      <w:r w:rsidR="003D54E2" w:rsidRPr="006F3D14">
        <w:rPr>
          <w:rFonts w:ascii="Times New Roman" w:hAnsi="Times New Roman" w:cs="Times New Roman"/>
          <w:szCs w:val="20"/>
          <w:lang w:val="cs-CZ"/>
        </w:rPr>
        <w:t>bude zpracovateli dílo vráceno k dopracování. Lhůta na dopracování je stanovena do 1</w:t>
      </w:r>
      <w:r w:rsidR="001258B6" w:rsidRPr="006F3D14">
        <w:rPr>
          <w:rFonts w:ascii="Times New Roman" w:hAnsi="Times New Roman" w:cs="Times New Roman"/>
          <w:szCs w:val="20"/>
          <w:lang w:val="cs-CZ"/>
        </w:rPr>
        <w:t>0</w:t>
      </w:r>
      <w:r w:rsidR="003D54E2"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dnů </w:t>
      </w:r>
      <w:r w:rsidR="003D54E2" w:rsidRPr="006F3D14">
        <w:rPr>
          <w:rFonts w:ascii="Times New Roman" w:hAnsi="Times New Roman" w:cs="Times New Roman"/>
          <w:szCs w:val="20"/>
          <w:lang w:val="cs-CZ"/>
        </w:rPr>
        <w:t xml:space="preserve">od </w:t>
      </w:r>
      <w:r w:rsidR="00755D81" w:rsidRPr="006F3D14">
        <w:rPr>
          <w:rFonts w:ascii="Times New Roman" w:hAnsi="Times New Roman" w:cs="Times New Roman"/>
          <w:szCs w:val="20"/>
          <w:lang w:val="cs-CZ"/>
        </w:rPr>
        <w:t xml:space="preserve">doručení </w:t>
      </w:r>
      <w:r w:rsidR="00BF6373" w:rsidRPr="006F3D14">
        <w:rPr>
          <w:rFonts w:ascii="Times New Roman" w:hAnsi="Times New Roman" w:cs="Times New Roman"/>
          <w:szCs w:val="20"/>
          <w:lang w:val="cs-CZ"/>
        </w:rPr>
        <w:t>písemného podání</w:t>
      </w:r>
      <w:r w:rsidR="00755D81" w:rsidRPr="006F3D14">
        <w:rPr>
          <w:rFonts w:ascii="Times New Roman" w:hAnsi="Times New Roman" w:cs="Times New Roman"/>
          <w:szCs w:val="20"/>
          <w:lang w:val="cs-CZ"/>
        </w:rPr>
        <w:t xml:space="preserve"> podle čl. 5.4.</w:t>
      </w:r>
      <w:r w:rsidR="004C1C50" w:rsidRPr="006F3D14">
        <w:rPr>
          <w:rFonts w:ascii="Times New Roman" w:hAnsi="Times New Roman" w:cs="Times New Roman"/>
          <w:szCs w:val="20"/>
          <w:lang w:val="cs-CZ"/>
        </w:rPr>
        <w:t xml:space="preserve"> </w:t>
      </w:r>
      <w:r w:rsidR="009A47DA"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Zhotovitel tímto není zbaven povinnosti předávat dílo bez vad. </w:t>
      </w:r>
    </w:p>
    <w:p w:rsidR="00F52DCA" w:rsidRPr="006F3D14" w:rsidRDefault="00F52DC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 odstranění vad či nedodělků je dílo opakovaně předáno ke kontrole</w:t>
      </w:r>
      <w:r w:rsidR="00EF37ED" w:rsidRPr="006F3D14">
        <w:rPr>
          <w:rFonts w:ascii="Times New Roman" w:hAnsi="Times New Roman" w:cs="Times New Roman"/>
          <w:szCs w:val="20"/>
          <w:lang w:val="cs-CZ"/>
        </w:rPr>
        <w:t>. Výsledek kontroly sdělí objednatel písemným podáním zhotoviteli, které bude odesláno nejpozději poslední den lhůty ke kontrole, která činí 30 dní.</w:t>
      </w:r>
    </w:p>
    <w:p w:rsidR="004C1C50" w:rsidRPr="006F3D14" w:rsidRDefault="003F2720" w:rsidP="0033229F">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je povinen převzít dílo do 14 dnů </w:t>
      </w:r>
      <w:r w:rsidR="004C1C50" w:rsidRPr="006F3D14">
        <w:rPr>
          <w:rFonts w:ascii="Times New Roman" w:hAnsi="Times New Roman" w:cs="Times New Roman"/>
          <w:szCs w:val="20"/>
          <w:lang w:val="cs-CZ"/>
        </w:rPr>
        <w:t xml:space="preserve">po písemném prohlášení objednatele, že provedené dílo </w:t>
      </w:r>
      <w:r w:rsidR="00643111" w:rsidRPr="006F3D14">
        <w:rPr>
          <w:rFonts w:ascii="Times New Roman" w:hAnsi="Times New Roman" w:cs="Times New Roman"/>
          <w:szCs w:val="20"/>
          <w:lang w:val="cs-CZ"/>
        </w:rPr>
        <w:t xml:space="preserve">nevykazuje zjevné vady a nedodělky a že dílo </w:t>
      </w:r>
      <w:r w:rsidR="004C1C50" w:rsidRPr="006F3D14">
        <w:rPr>
          <w:rFonts w:ascii="Times New Roman" w:hAnsi="Times New Roman" w:cs="Times New Roman"/>
          <w:szCs w:val="20"/>
          <w:lang w:val="cs-CZ"/>
        </w:rPr>
        <w:t xml:space="preserve">přebírá. </w:t>
      </w:r>
      <w:r w:rsidR="00A93283" w:rsidRPr="006F3D14">
        <w:rPr>
          <w:rFonts w:ascii="Times New Roman" w:hAnsi="Times New Roman" w:cs="Times New Roman"/>
          <w:szCs w:val="20"/>
          <w:lang w:val="cs-CZ"/>
        </w:rPr>
        <w:t>O předání a převzetí části díla bude objednatelem vyhotoven</w:t>
      </w:r>
      <w:r w:rsidR="0079402A" w:rsidRPr="006F3D14">
        <w:rPr>
          <w:rFonts w:ascii="Times New Roman" w:hAnsi="Times New Roman" w:cs="Times New Roman"/>
          <w:szCs w:val="20"/>
          <w:lang w:val="cs-CZ"/>
        </w:rPr>
        <w:t>o sdělení o schválení, které</w:t>
      </w:r>
      <w:r w:rsidR="00A93283" w:rsidRPr="006F3D14">
        <w:rPr>
          <w:rFonts w:ascii="Times New Roman" w:hAnsi="Times New Roman" w:cs="Times New Roman"/>
          <w:szCs w:val="20"/>
          <w:lang w:val="cs-CZ"/>
        </w:rPr>
        <w:t xml:space="preserve"> bude doručen</w:t>
      </w:r>
      <w:r w:rsidR="00CD0FD2" w:rsidRPr="006F3D14">
        <w:rPr>
          <w:rFonts w:ascii="Times New Roman" w:hAnsi="Times New Roman" w:cs="Times New Roman"/>
          <w:szCs w:val="20"/>
          <w:lang w:val="cs-CZ"/>
        </w:rPr>
        <w:t>o</w:t>
      </w:r>
      <w:r w:rsidR="00A93283" w:rsidRPr="006F3D14">
        <w:rPr>
          <w:rFonts w:ascii="Times New Roman" w:hAnsi="Times New Roman" w:cs="Times New Roman"/>
          <w:szCs w:val="20"/>
          <w:lang w:val="cs-CZ"/>
        </w:rPr>
        <w:t xml:space="preserve"> </w:t>
      </w:r>
      <w:r w:rsidR="00462A6F" w:rsidRPr="006F3D14">
        <w:rPr>
          <w:rFonts w:ascii="Times New Roman" w:hAnsi="Times New Roman" w:cs="Times New Roman"/>
          <w:szCs w:val="20"/>
          <w:lang w:val="cs-CZ"/>
        </w:rPr>
        <w:t>zhotoviteli</w:t>
      </w:r>
      <w:r w:rsidR="00A93283" w:rsidRPr="006F3D14">
        <w:rPr>
          <w:rFonts w:ascii="Times New Roman" w:hAnsi="Times New Roman" w:cs="Times New Roman"/>
          <w:szCs w:val="20"/>
          <w:lang w:val="cs-CZ"/>
        </w:rPr>
        <w:t xml:space="preserve">. </w:t>
      </w:r>
    </w:p>
    <w:p w:rsidR="00F83322" w:rsidRPr="006F3D14" w:rsidRDefault="00F83322" w:rsidP="00F8332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bude objednatelem zjištěno, že dílo</w:t>
      </w:r>
      <w:r w:rsidR="004D27E0" w:rsidRPr="006F3D14">
        <w:rPr>
          <w:rFonts w:ascii="Times New Roman" w:hAnsi="Times New Roman" w:cs="Times New Roman"/>
          <w:szCs w:val="20"/>
          <w:lang w:val="cs-CZ"/>
        </w:rPr>
        <w:t>, předané podle čl. 5.7.</w:t>
      </w:r>
      <w:r w:rsidRPr="006F3D14">
        <w:rPr>
          <w:rFonts w:ascii="Times New Roman" w:hAnsi="Times New Roman" w:cs="Times New Roman"/>
          <w:szCs w:val="20"/>
          <w:lang w:val="cs-CZ"/>
        </w:rPr>
        <w:t xml:space="preserve"> má </w:t>
      </w:r>
      <w:r w:rsidR="004D27E0" w:rsidRPr="006F3D14">
        <w:rPr>
          <w:rFonts w:ascii="Times New Roman" w:hAnsi="Times New Roman" w:cs="Times New Roman"/>
          <w:szCs w:val="20"/>
          <w:lang w:val="cs-CZ"/>
        </w:rPr>
        <w:t xml:space="preserve">opět </w:t>
      </w:r>
      <w:r w:rsidRPr="006F3D14">
        <w:rPr>
          <w:rFonts w:ascii="Times New Roman" w:hAnsi="Times New Roman" w:cs="Times New Roman"/>
          <w:szCs w:val="20"/>
          <w:lang w:val="cs-CZ"/>
        </w:rPr>
        <w:t xml:space="preserve">vady, </w:t>
      </w:r>
      <w:r w:rsidR="004D27E0" w:rsidRPr="006F3D14">
        <w:rPr>
          <w:rFonts w:ascii="Times New Roman" w:hAnsi="Times New Roman" w:cs="Times New Roman"/>
          <w:szCs w:val="20"/>
          <w:lang w:val="cs-CZ"/>
        </w:rPr>
        <w:t xml:space="preserve">obdrží zhotovitel sdělení o počátku běhu sankcí. </w:t>
      </w:r>
      <w:r w:rsidRPr="006F3D14">
        <w:rPr>
          <w:rFonts w:ascii="Times New Roman" w:hAnsi="Times New Roman" w:cs="Times New Roman"/>
          <w:szCs w:val="20"/>
          <w:lang w:val="cs-CZ"/>
        </w:rPr>
        <w:t>Zároveň</w:t>
      </w:r>
      <w:r w:rsidR="004D27E0" w:rsidRPr="006F3D14">
        <w:rPr>
          <w:rFonts w:ascii="Times New Roman" w:hAnsi="Times New Roman" w:cs="Times New Roman"/>
          <w:szCs w:val="20"/>
          <w:lang w:val="cs-CZ"/>
        </w:rPr>
        <w:t xml:space="preserve"> bude zhotoviteli vráceno </w:t>
      </w:r>
      <w:r w:rsidR="007B6BAF" w:rsidRPr="006F3D14">
        <w:rPr>
          <w:rFonts w:ascii="Times New Roman" w:hAnsi="Times New Roman" w:cs="Times New Roman"/>
          <w:szCs w:val="20"/>
          <w:lang w:val="cs-CZ"/>
        </w:rPr>
        <w:t xml:space="preserve">dílo </w:t>
      </w:r>
      <w:r w:rsidR="004D27E0" w:rsidRPr="006F3D14">
        <w:rPr>
          <w:rFonts w:ascii="Times New Roman" w:hAnsi="Times New Roman" w:cs="Times New Roman"/>
          <w:szCs w:val="20"/>
          <w:lang w:val="cs-CZ"/>
        </w:rPr>
        <w:t>k dopracování v objednatelem stanovené lhůtě.</w:t>
      </w:r>
    </w:p>
    <w:p w:rsidR="00EF37ED" w:rsidRPr="006F3D14" w:rsidRDefault="00EF37ED" w:rsidP="00EF37ED">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Sankce podle čl. 8.3. bude uplatněna v případě, že dílo odevzdané podle čl. 5.7. bude vykazovat opět vady a nedodělky. </w:t>
      </w:r>
    </w:p>
    <w:p w:rsidR="001258B6" w:rsidRPr="006F3D14" w:rsidRDefault="00640BA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w:t>
      </w:r>
      <w:r w:rsidR="001258B6" w:rsidRPr="006F3D14">
        <w:rPr>
          <w:rFonts w:ascii="Times New Roman" w:hAnsi="Times New Roman" w:cs="Times New Roman"/>
          <w:szCs w:val="20"/>
          <w:lang w:val="cs-CZ"/>
        </w:rPr>
        <w:t>bjednatel je oprávněn nepřevzít dílo, které má vady až do jejich odstranění, tuto skutečnost písemně oznámí zhotoviteli.</w:t>
      </w:r>
    </w:p>
    <w:p w:rsidR="00354192"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předloží objednateli </w:t>
      </w:r>
      <w:r w:rsidR="00DA71D2" w:rsidRPr="006F3D14">
        <w:rPr>
          <w:rFonts w:ascii="Times New Roman" w:hAnsi="Times New Roman" w:cs="Times New Roman"/>
          <w:szCs w:val="20"/>
          <w:lang w:val="cs-CZ"/>
        </w:rPr>
        <w:t>15</w:t>
      </w:r>
      <w:r w:rsidRPr="006F3D14">
        <w:rPr>
          <w:rFonts w:ascii="Times New Roman" w:hAnsi="Times New Roman" w:cs="Times New Roman"/>
          <w:szCs w:val="20"/>
          <w:lang w:val="cs-CZ"/>
        </w:rPr>
        <w:t xml:space="preserve"> dnů před zahájením projednávání se sborem zástupců k posouzení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a před projednáním s vlastníky první návrh nového uspořádání pozemků </w:t>
      </w:r>
      <w:r w:rsidRPr="006F3D14">
        <w:rPr>
          <w:rFonts w:ascii="Times New Roman" w:hAnsi="Times New Roman" w:cs="Times New Roman"/>
          <w:szCs w:val="20"/>
        </w:rPr>
        <w:t>v</w:t>
      </w:r>
      <w:r w:rsidRPr="006F3D14">
        <w:rPr>
          <w:rFonts w:ascii="Times New Roman" w:hAnsi="Times New Roman" w:cs="Times New Roman"/>
          <w:szCs w:val="20"/>
          <w:lang w:val="cs-CZ"/>
        </w:rPr>
        <w:t xml:space="preserve"> </w:t>
      </w:r>
      <w:r w:rsidRPr="006F3D14">
        <w:rPr>
          <w:rFonts w:ascii="Times New Roman" w:hAnsi="Times New Roman" w:cs="Times New Roman"/>
          <w:szCs w:val="20"/>
        </w:rPr>
        <w:t>digitální formě</w:t>
      </w:r>
      <w:r w:rsidRPr="006F3D14">
        <w:rPr>
          <w:rFonts w:ascii="Times New Roman" w:hAnsi="Times New Roman" w:cs="Times New Roman"/>
          <w:szCs w:val="20"/>
          <w:lang w:val="cs-CZ"/>
        </w:rPr>
        <w:t xml:space="preserve">. </w:t>
      </w:r>
    </w:p>
    <w:p w:rsidR="0035419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Písemné sdělení o schválení dílčích částí díla bude vyhotoveno</w:t>
      </w:r>
      <w:r w:rsidR="006A0DB9" w:rsidRPr="006F3D14">
        <w:rPr>
          <w:rFonts w:ascii="Times New Roman" w:hAnsi="Times New Roman" w:cs="Times New Roman"/>
          <w:szCs w:val="20"/>
          <w:lang w:val="cs-CZ"/>
        </w:rPr>
        <w:t xml:space="preserve">:  </w:t>
      </w:r>
    </w:p>
    <w:p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u dílčí část</w:t>
      </w:r>
      <w:r w:rsidR="00F34418">
        <w:rPr>
          <w:rFonts w:ascii="Times New Roman" w:hAnsi="Times New Roman" w:cs="Times New Roman"/>
          <w:szCs w:val="20"/>
          <w:lang w:val="cs-CZ"/>
        </w:rPr>
        <w:t>i</w:t>
      </w:r>
      <w:r w:rsidRPr="006F3D14">
        <w:rPr>
          <w:rFonts w:ascii="Times New Roman" w:hAnsi="Times New Roman" w:cs="Times New Roman"/>
          <w:szCs w:val="20"/>
          <w:lang w:val="cs-CZ"/>
        </w:rPr>
        <w:t xml:space="preserve"> 3.</w:t>
      </w:r>
      <w:r w:rsidR="00D01D2D">
        <w:rPr>
          <w:rFonts w:ascii="Times New Roman" w:hAnsi="Times New Roman" w:cs="Times New Roman"/>
          <w:szCs w:val="20"/>
          <w:lang w:val="cs-CZ"/>
        </w:rPr>
        <w:t>4</w:t>
      </w:r>
      <w:r w:rsidR="007E72B5" w:rsidRPr="006F3D14">
        <w:rPr>
          <w:rFonts w:ascii="Times New Roman" w:hAnsi="Times New Roman" w:cs="Times New Roman"/>
          <w:szCs w:val="20"/>
          <w:lang w:val="cs-CZ"/>
        </w:rPr>
        <w:t>.</w:t>
      </w:r>
      <w:r w:rsidR="00D01D2D">
        <w:rPr>
          <w:rFonts w:ascii="Times New Roman" w:hAnsi="Times New Roman" w:cs="Times New Roman"/>
          <w:szCs w:val="20"/>
          <w:lang w:val="cs-CZ"/>
        </w:rPr>
        <w:t xml:space="preserve">1. </w:t>
      </w:r>
      <w:r w:rsidRPr="006F3D14">
        <w:rPr>
          <w:rFonts w:ascii="Times New Roman" w:hAnsi="Times New Roman" w:cs="Times New Roman"/>
          <w:szCs w:val="20"/>
        </w:rPr>
        <w:t xml:space="preserve">po odevzdání </w:t>
      </w:r>
      <w:r w:rsidR="00310F4E" w:rsidRPr="006F3D14">
        <w:rPr>
          <w:rFonts w:ascii="Times New Roman" w:hAnsi="Times New Roman" w:cs="Times New Roman"/>
          <w:szCs w:val="20"/>
        </w:rPr>
        <w:t xml:space="preserve">a převzetí </w:t>
      </w:r>
      <w:r w:rsidRPr="006F3D14">
        <w:rPr>
          <w:rFonts w:ascii="Times New Roman" w:hAnsi="Times New Roman" w:cs="Times New Roman"/>
          <w:szCs w:val="20"/>
        </w:rPr>
        <w:t>díla katastrálním úřad</w:t>
      </w:r>
      <w:r w:rsidR="00310F4E" w:rsidRPr="006F3D14">
        <w:rPr>
          <w:rFonts w:ascii="Times New Roman" w:hAnsi="Times New Roman" w:cs="Times New Roman"/>
          <w:szCs w:val="20"/>
        </w:rPr>
        <w:t>em</w:t>
      </w:r>
      <w:r w:rsidRPr="006F3D14">
        <w:rPr>
          <w:rFonts w:ascii="Times New Roman" w:hAnsi="Times New Roman" w:cs="Times New Roman"/>
          <w:szCs w:val="20"/>
          <w:lang w:val="cs-CZ"/>
        </w:rPr>
        <w:t xml:space="preserve">, </w:t>
      </w:r>
    </w:p>
    <w:p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u dílčí části </w:t>
      </w:r>
      <w:r w:rsidR="00D01D2D">
        <w:rPr>
          <w:rFonts w:ascii="Times New Roman" w:hAnsi="Times New Roman" w:cs="Times New Roman"/>
          <w:szCs w:val="20"/>
          <w:lang w:val="cs-CZ"/>
        </w:rPr>
        <w:t>3.4.2.</w:t>
      </w:r>
      <w:r w:rsidRPr="006F3D14">
        <w:rPr>
          <w:rFonts w:ascii="Times New Roman" w:hAnsi="Times New Roman" w:cs="Times New Roman"/>
          <w:szCs w:val="20"/>
          <w:lang w:val="cs-CZ"/>
        </w:rPr>
        <w:t xml:space="preserve"> po potvrzení správnosti odevzdávaného díla objednatelem,</w:t>
      </w:r>
    </w:p>
    <w:p w:rsidR="00354192" w:rsidRPr="006F3D14" w:rsidRDefault="00354192"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w:t>
      </w:r>
      <w:r w:rsidR="00F34418">
        <w:rPr>
          <w:rFonts w:ascii="Times New Roman" w:hAnsi="Times New Roman" w:cs="Times New Roman"/>
          <w:szCs w:val="20"/>
        </w:rPr>
        <w:t>i</w:t>
      </w:r>
      <w:r w:rsidRPr="006F3D14">
        <w:rPr>
          <w:rFonts w:ascii="Times New Roman" w:hAnsi="Times New Roman" w:cs="Times New Roman"/>
          <w:szCs w:val="20"/>
        </w:rPr>
        <w:t xml:space="preserve"> </w:t>
      </w:r>
      <w:r w:rsidR="00D01D2D">
        <w:rPr>
          <w:rFonts w:ascii="Times New Roman" w:hAnsi="Times New Roman" w:cs="Times New Roman"/>
          <w:szCs w:val="20"/>
        </w:rPr>
        <w:t>3.4.3</w:t>
      </w:r>
      <w:r w:rsidRPr="006F3D14">
        <w:rPr>
          <w:rFonts w:ascii="Times New Roman" w:hAnsi="Times New Roman" w:cs="Times New Roman"/>
          <w:szCs w:val="20"/>
        </w:rPr>
        <w:t xml:space="preserve">. po předání kladného stanoviska katastrálního úřadu (§ 9 odst. 6 zákona), </w:t>
      </w:r>
    </w:p>
    <w:p w:rsidR="00354192" w:rsidRPr="006F3D14" w:rsidRDefault="00176C7D"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 xml:space="preserve">u </w:t>
      </w:r>
      <w:r w:rsidR="00354192" w:rsidRPr="006F3D14">
        <w:rPr>
          <w:rFonts w:ascii="Times New Roman" w:hAnsi="Times New Roman" w:cs="Times New Roman"/>
          <w:szCs w:val="20"/>
        </w:rPr>
        <w:t>dílčí části</w:t>
      </w:r>
      <w:r w:rsidR="00D01D2D">
        <w:rPr>
          <w:rFonts w:ascii="Times New Roman" w:hAnsi="Times New Roman" w:cs="Times New Roman"/>
          <w:szCs w:val="20"/>
        </w:rPr>
        <w:t xml:space="preserve"> 3.4.4</w:t>
      </w:r>
      <w:r w:rsidR="007E72B5" w:rsidRPr="006F3D14">
        <w:rPr>
          <w:rFonts w:ascii="Times New Roman" w:hAnsi="Times New Roman" w:cs="Times New Roman"/>
          <w:szCs w:val="20"/>
        </w:rPr>
        <w:t>.</w:t>
      </w:r>
      <w:r w:rsidR="00354192" w:rsidRPr="006F3D14">
        <w:rPr>
          <w:rFonts w:ascii="Times New Roman" w:hAnsi="Times New Roman" w:cs="Times New Roman"/>
          <w:szCs w:val="20"/>
        </w:rPr>
        <w:t xml:space="preserve"> po potvrzení správnosti odevzdávaného díla objednatelem,</w:t>
      </w:r>
    </w:p>
    <w:p w:rsidR="00CD3DEA" w:rsidRPr="006F3D14" w:rsidRDefault="00CD3DEA"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4.5</w:t>
      </w:r>
      <w:r w:rsidRPr="006F3D14">
        <w:rPr>
          <w:rFonts w:ascii="Times New Roman" w:hAnsi="Times New Roman" w:cs="Times New Roman"/>
          <w:szCs w:val="20"/>
        </w:rPr>
        <w:t>. po odstranění námitek a připomínek k vystaveným nárokům, uplatněných ve lhůtě stanovené objednatelem (§ 8 odst. 1 zákona),</w:t>
      </w:r>
    </w:p>
    <w:p w:rsidR="00CD3DEA" w:rsidRPr="006F3D14" w:rsidRDefault="00CD3DEA"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.1. po schválení zastupitelstvem obce na veřejném zasedání (§ 9 odst. 11 zákona),</w:t>
      </w:r>
    </w:p>
    <w:p w:rsidR="00CD3DEA"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.2. po potvrzení správnosti odevzdávaného díla objednatelem,</w:t>
      </w:r>
    </w:p>
    <w:p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.3. po vypořádání námitek a připomínek k vystavenému návrhu uplatněných ve lhůtě stanovené zákonem (§ 11 odst. 1 zákona) a po předložení aktuální dokumentace,</w:t>
      </w:r>
    </w:p>
    <w:p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hlavního celku 3.</w:t>
      </w:r>
      <w:r w:rsidR="004D1E9A">
        <w:rPr>
          <w:rFonts w:ascii="Times New Roman" w:hAnsi="Times New Roman" w:cs="Times New Roman"/>
          <w:szCs w:val="20"/>
        </w:rPr>
        <w:t>6</w:t>
      </w:r>
      <w:r w:rsidRPr="006F3D14">
        <w:rPr>
          <w:rFonts w:ascii="Times New Roman" w:hAnsi="Times New Roman" w:cs="Times New Roman"/>
          <w:szCs w:val="20"/>
        </w:rPr>
        <w:t>. po předložení kladného stanoviska katastrálního úřadu k převzetí výsledků zeměměřických činností do katastru</w:t>
      </w:r>
      <w:r w:rsidR="00E85730" w:rsidRPr="006F3D14">
        <w:rPr>
          <w:rFonts w:ascii="Times New Roman" w:hAnsi="Times New Roman" w:cs="Times New Roman"/>
          <w:szCs w:val="20"/>
        </w:rPr>
        <w:t xml:space="preserve"> nemovitostí.</w:t>
      </w:r>
    </w:p>
    <w:p w:rsidR="000F486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Písemné sdělení o schválení dílčích částí díla </w:t>
      </w:r>
      <w:r w:rsidR="000F4862" w:rsidRPr="006F3D14">
        <w:rPr>
          <w:rFonts w:ascii="Times New Roman" w:hAnsi="Times New Roman" w:cs="Times New Roman"/>
          <w:szCs w:val="20"/>
          <w:lang w:val="cs-CZ"/>
        </w:rPr>
        <w:t xml:space="preserve">bude </w:t>
      </w:r>
      <w:r w:rsidR="00351759" w:rsidRPr="006F3D14">
        <w:rPr>
          <w:rFonts w:ascii="Times New Roman" w:hAnsi="Times New Roman" w:cs="Times New Roman"/>
          <w:szCs w:val="20"/>
          <w:lang w:val="cs-CZ"/>
        </w:rPr>
        <w:t xml:space="preserve">objednatelem </w:t>
      </w:r>
      <w:r w:rsidR="000F4862" w:rsidRPr="006F3D14">
        <w:rPr>
          <w:rFonts w:ascii="Times New Roman" w:hAnsi="Times New Roman" w:cs="Times New Roman"/>
          <w:szCs w:val="20"/>
          <w:lang w:val="cs-CZ"/>
        </w:rPr>
        <w:t>vyhotoven</w:t>
      </w:r>
      <w:r w:rsidR="004051C8" w:rsidRPr="006F3D14">
        <w:rPr>
          <w:rFonts w:ascii="Times New Roman" w:hAnsi="Times New Roman" w:cs="Times New Roman"/>
          <w:szCs w:val="20"/>
          <w:lang w:val="cs-CZ"/>
        </w:rPr>
        <w:t>o</w:t>
      </w:r>
      <w:r w:rsidR="000F4862" w:rsidRPr="006F3D14">
        <w:rPr>
          <w:rFonts w:ascii="Times New Roman" w:hAnsi="Times New Roman" w:cs="Times New Roman"/>
          <w:szCs w:val="20"/>
          <w:lang w:val="cs-CZ"/>
        </w:rPr>
        <w:t xml:space="preserve"> </w:t>
      </w:r>
      <w:r w:rsidR="00CD3DEA" w:rsidRPr="006F3D14">
        <w:rPr>
          <w:rFonts w:ascii="Times New Roman" w:hAnsi="Times New Roman" w:cs="Times New Roman"/>
          <w:szCs w:val="20"/>
          <w:lang w:val="cs-CZ"/>
        </w:rPr>
        <w:t>zároveň</w:t>
      </w:r>
      <w:r w:rsidR="000F4862" w:rsidRPr="006F3D14">
        <w:rPr>
          <w:rFonts w:ascii="Times New Roman" w:hAnsi="Times New Roman" w:cs="Times New Roman"/>
          <w:szCs w:val="20"/>
          <w:lang w:val="cs-CZ"/>
        </w:rPr>
        <w:t xml:space="preserve"> po předložení kladného schvalovacího protokolu </w:t>
      </w:r>
      <w:r w:rsidR="004051C8" w:rsidRPr="006F3D14">
        <w:rPr>
          <w:rFonts w:ascii="Times New Roman" w:hAnsi="Times New Roman" w:cs="Times New Roman"/>
          <w:szCs w:val="20"/>
          <w:lang w:val="cs-CZ"/>
        </w:rPr>
        <w:t>souboru</w:t>
      </w:r>
      <w:r w:rsidR="000F4862" w:rsidRPr="006F3D14">
        <w:rPr>
          <w:rFonts w:ascii="Times New Roman" w:hAnsi="Times New Roman" w:cs="Times New Roman"/>
          <w:szCs w:val="20"/>
          <w:lang w:val="cs-CZ"/>
        </w:rPr>
        <w:t xml:space="preserve"> VFP</w:t>
      </w:r>
      <w:r w:rsidR="006A0DB9" w:rsidRPr="006F3D14">
        <w:rPr>
          <w:rFonts w:ascii="Times New Roman" w:hAnsi="Times New Roman" w:cs="Times New Roman"/>
          <w:szCs w:val="20"/>
          <w:lang w:val="cs-CZ"/>
        </w:rPr>
        <w:t xml:space="preserve"> u těch </w:t>
      </w:r>
      <w:r w:rsidR="00E85730" w:rsidRPr="006F3D14">
        <w:rPr>
          <w:rFonts w:ascii="Times New Roman" w:hAnsi="Times New Roman" w:cs="Times New Roman"/>
          <w:szCs w:val="20"/>
          <w:lang w:val="cs-CZ"/>
        </w:rPr>
        <w:t xml:space="preserve">dílčích </w:t>
      </w:r>
      <w:r w:rsidR="006A0DB9" w:rsidRPr="006F3D14">
        <w:rPr>
          <w:rFonts w:ascii="Times New Roman" w:hAnsi="Times New Roman" w:cs="Times New Roman"/>
          <w:szCs w:val="20"/>
          <w:lang w:val="cs-CZ"/>
        </w:rPr>
        <w:t>částí díla, která to vyžadují</w:t>
      </w:r>
      <w:r w:rsidR="000F4862" w:rsidRPr="006F3D14">
        <w:rPr>
          <w:rFonts w:ascii="Times New Roman" w:hAnsi="Times New Roman" w:cs="Times New Roman"/>
          <w:szCs w:val="20"/>
          <w:lang w:val="cs-CZ"/>
        </w:rPr>
        <w:t>.</w:t>
      </w:r>
    </w:p>
    <w:p w:rsidR="00F83EC8" w:rsidRPr="006F3D14" w:rsidRDefault="00F83EC8"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Část díla „Vytyčen</w:t>
      </w:r>
      <w:r w:rsidRPr="004D1E9A">
        <w:rPr>
          <w:rFonts w:ascii="Times New Roman" w:hAnsi="Times New Roman" w:cs="Times New Roman"/>
          <w:szCs w:val="20"/>
          <w:lang w:val="cs-CZ"/>
        </w:rPr>
        <w:t>í</w:t>
      </w:r>
      <w:r w:rsidR="00640BAC" w:rsidRPr="004D1E9A">
        <w:rPr>
          <w:rFonts w:ascii="Times New Roman" w:hAnsi="Times New Roman" w:cs="Times New Roman"/>
          <w:szCs w:val="20"/>
          <w:lang w:val="cs-CZ"/>
        </w:rPr>
        <w:t xml:space="preserve"> </w:t>
      </w:r>
      <w:r w:rsidRPr="006F3D14">
        <w:rPr>
          <w:rFonts w:ascii="Times New Roman" w:hAnsi="Times New Roman" w:cs="Times New Roman"/>
          <w:szCs w:val="20"/>
          <w:lang w:val="cs-CZ"/>
        </w:rPr>
        <w:t>pozemků dle zapsané DKM“ zabezpečí zhotovitel ve lhůtách stanovených objednatelem, nejpozději však do konce 30. 9. následujícího po roce, v němž došlo k zápisu KoPÚ do katastru nemovitostí.</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Cena za provedení díla</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 xml:space="preserve">Hlavní celek - </w:t>
            </w:r>
            <w:r w:rsidRPr="006F3D14">
              <w:rPr>
                <w:rFonts w:ascii="Times New Roman" w:hAnsi="Times New Roman"/>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bl>
    <w:p w:rsidR="00CF0F21" w:rsidRPr="006F3D14" w:rsidRDefault="00CF0F21" w:rsidP="00CF0F21">
      <w:pPr>
        <w:pStyle w:val="Odstavec111"/>
        <w:numPr>
          <w:ilvl w:val="0"/>
          <w:numId w:val="0"/>
        </w:numPr>
        <w:ind w:left="1418"/>
        <w:rPr>
          <w:rFonts w:ascii="Times New Roman" w:hAnsi="Times New Roman" w:cs="Times New Roman"/>
          <w:szCs w:val="20"/>
          <w:lang w:val="cs-CZ"/>
        </w:rPr>
      </w:pPr>
    </w:p>
    <w:p w:rsidR="00354192" w:rsidRPr="006F3D14" w:rsidRDefault="004D44B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Sjednanou celkovou cenu lze změnit </w:t>
      </w:r>
      <w:r w:rsidR="00354192" w:rsidRPr="006F3D14">
        <w:rPr>
          <w:rFonts w:ascii="Times New Roman" w:hAnsi="Times New Roman" w:cs="Times New Roman"/>
          <w:szCs w:val="20"/>
          <w:lang w:val="cs-CZ"/>
        </w:rPr>
        <w:t xml:space="preserve">pouze </w:t>
      </w:r>
      <w:r w:rsidR="00354192" w:rsidRPr="006F3D14">
        <w:rPr>
          <w:rFonts w:ascii="Times New Roman" w:hAnsi="Times New Roman" w:cs="Times New Roman"/>
          <w:szCs w:val="20"/>
        </w:rPr>
        <w:t>v souladu s odstavcem 6.2.</w:t>
      </w:r>
      <w:r w:rsidR="00D15E3B">
        <w:rPr>
          <w:rFonts w:ascii="Times New Roman" w:hAnsi="Times New Roman" w:cs="Times New Roman"/>
          <w:szCs w:val="20"/>
        </w:rPr>
        <w:t xml:space="preserve"> </w:t>
      </w:r>
      <w:r w:rsidR="00354192" w:rsidRPr="006F3D14">
        <w:rPr>
          <w:rFonts w:ascii="Times New Roman" w:hAnsi="Times New Roman" w:cs="Times New Roman"/>
          <w:szCs w:val="20"/>
        </w:rPr>
        <w:t xml:space="preserve">nebo 6.3. tohoto článku a dále </w:t>
      </w:r>
      <w:r w:rsidR="00354192" w:rsidRPr="006F3D14">
        <w:rPr>
          <w:rFonts w:ascii="Times New Roman" w:hAnsi="Times New Roman" w:cs="Times New Roman"/>
          <w:szCs w:val="20"/>
          <w:lang w:val="cs-CZ"/>
        </w:rPr>
        <w:t>v případě, že v průběhu plnění dojde ke změnám sazeb DPH</w:t>
      </w:r>
      <w:r w:rsidR="00600E64">
        <w:rPr>
          <w:rFonts w:ascii="Times New Roman" w:hAnsi="Times New Roman" w:cs="Times New Roman"/>
          <w:szCs w:val="20"/>
          <w:lang w:val="cs-CZ"/>
        </w:rPr>
        <w:t>.</w:t>
      </w:r>
      <w:r w:rsidR="00354192" w:rsidRPr="006F3D14">
        <w:rPr>
          <w:rFonts w:ascii="Times New Roman" w:hAnsi="Times New Roman" w:cs="Times New Roman"/>
          <w:szCs w:val="20"/>
          <w:lang w:val="cs-CZ"/>
        </w:rPr>
        <w:t xml:space="preserve"> </w:t>
      </w:r>
      <w:r w:rsidR="00354192" w:rsidRPr="006F3D14">
        <w:rPr>
          <w:rFonts w:ascii="Times New Roman" w:hAnsi="Times New Roman" w:cs="Times New Roman"/>
          <w:szCs w:val="20"/>
        </w:rPr>
        <w:t>Cena je platná po celou dobu realizace díla a obsahuje veškeré práce související s provedením díla, kryje náklady zhotovitele nezbytné k řádnému dokončení díla.</w:t>
      </w:r>
    </w:p>
    <w:p w:rsidR="00354192" w:rsidRPr="006F3D14" w:rsidRDefault="0035419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Sjednaná celková cena je určena na základě zadaného rozsahu měrných jednotek a jím odpovídajících jednotkových položkových cen nabídnutých zhotovitelem. </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menšího množství měrných jednotek u poskytnutých služeb budou fakturovány skutečně zpracované měrné jednotky. </w:t>
      </w:r>
      <w:r w:rsidR="00462A6F" w:rsidRPr="006F3D14">
        <w:rPr>
          <w:rFonts w:ascii="Times New Roman" w:hAnsi="Times New Roman" w:cs="Times New Roman"/>
          <w:szCs w:val="20"/>
          <w:lang w:val="cs-CZ"/>
        </w:rPr>
        <w:t>Objednatel není povinen uhradit zhotoviteli finanční prostředky ve výši celkové ceny díla dle čl. 6.1 na zhotovení díla, pokud bude splněna podmínka sjednaná v předchozí větě.</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Případné </w:t>
      </w:r>
      <w:r w:rsidR="0028504E">
        <w:rPr>
          <w:rFonts w:ascii="Times New Roman" w:hAnsi="Times New Roman" w:cs="Times New Roman"/>
          <w:szCs w:val="20"/>
        </w:rPr>
        <w:t>změny závazku ze smlouvy</w:t>
      </w:r>
      <w:r w:rsidRPr="006F3D14">
        <w:rPr>
          <w:rFonts w:ascii="Times New Roman" w:hAnsi="Times New Roman" w:cs="Times New Roman"/>
          <w:szCs w:val="20"/>
        </w:rPr>
        <w:t xml:space="preserve"> budou řešeny v souladu s § 2</w:t>
      </w:r>
      <w:r w:rsidR="0045784F" w:rsidRPr="006F3D14">
        <w:rPr>
          <w:rFonts w:ascii="Times New Roman" w:hAnsi="Times New Roman" w:cs="Times New Roman"/>
          <w:szCs w:val="20"/>
        </w:rPr>
        <w:t>22</w:t>
      </w:r>
      <w:r w:rsidRPr="006F3D14">
        <w:rPr>
          <w:rFonts w:ascii="Times New Roman" w:hAnsi="Times New Roman" w:cs="Times New Roman"/>
          <w:szCs w:val="20"/>
        </w:rPr>
        <w:t xml:space="preserve"> </w:t>
      </w:r>
      <w:r w:rsidR="0045784F" w:rsidRPr="006F3D14">
        <w:rPr>
          <w:rFonts w:ascii="Times New Roman" w:hAnsi="Times New Roman" w:cs="Times New Roman"/>
          <w:szCs w:val="20"/>
        </w:rPr>
        <w:t>Z</w:t>
      </w:r>
      <w:r w:rsidRPr="006F3D14">
        <w:rPr>
          <w:rFonts w:ascii="Times New Roman" w:hAnsi="Times New Roman" w:cs="Times New Roman"/>
          <w:szCs w:val="20"/>
        </w:rPr>
        <w:t>ZVZ.</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 cen geodetických a projekčních prací, u nichž je měrná jednotka 100 bm, se metry sčítají za </w:t>
      </w:r>
      <w:r w:rsidRPr="006F3D14">
        <w:rPr>
          <w:rFonts w:ascii="Times New Roman" w:hAnsi="Times New Roman" w:cs="Times New Roman"/>
          <w:szCs w:val="20"/>
        </w:rPr>
        <w:t>celou dílčí část</w:t>
      </w:r>
      <w:r w:rsidRPr="006F3D14">
        <w:rPr>
          <w:rFonts w:ascii="Times New Roman" w:hAnsi="Times New Roman" w:cs="Times New Roman"/>
          <w:szCs w:val="20"/>
          <w:lang w:val="cs-CZ"/>
        </w:rPr>
        <w:t xml:space="preserve"> a teprve součet se zaokrouhluje. Zaokrouhlení se provádí vždy směrem nahoru.</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Tisk nutných mapových podkladů je zahrnut do cenové kalkulace.</w:t>
      </w:r>
    </w:p>
    <w:p w:rsidR="00354192" w:rsidRPr="006F3D14" w:rsidRDefault="00354192" w:rsidP="00E002B1">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Platební a fakturační podmínky</w:t>
      </w:r>
    </w:p>
    <w:p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lang w:val="cs-CZ"/>
        </w:rPr>
        <w:t>Faktura</w:t>
      </w:r>
      <w:r w:rsidRPr="006F3D14">
        <w:rPr>
          <w:rFonts w:ascii="Times New Roman" w:hAnsi="Times New Roman" w:cs="Times New Roman"/>
          <w:szCs w:val="20"/>
        </w:rPr>
        <w:t>ční adresa: Státní pozemkový úřad, Husinecká 1024/11a, 130 00 Praha 3 – Žižkov, IČO: 01312774.</w:t>
      </w:r>
      <w:r w:rsidR="000669FB" w:rsidRPr="006F3D14">
        <w:rPr>
          <w:rFonts w:ascii="Times New Roman" w:hAnsi="Times New Roman" w:cs="Times New Roman"/>
          <w:szCs w:val="20"/>
        </w:rPr>
        <w:t xml:space="preserve"> Faktury budou zasílány na adresu: </w:t>
      </w:r>
      <w:r w:rsidR="001A27E0">
        <w:rPr>
          <w:rFonts w:ascii="Times New Roman" w:hAnsi="Times New Roman" w:cs="Times New Roman"/>
          <w:szCs w:val="20"/>
        </w:rPr>
        <w:t>Krajský pozemkový úřad pro Ústecký kraj, Pobočka Louny, Pražská 765, 440 01 Louny.</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Fakturace</w:t>
      </w:r>
      <w:r w:rsidRPr="006F3D14">
        <w:rPr>
          <w:rFonts w:ascii="Times New Roman" w:hAnsi="Times New Roman" w:cs="Times New Roman"/>
          <w:szCs w:val="20"/>
          <w:lang w:val="cs-CZ"/>
        </w:rPr>
        <w:t xml:space="preserve"> bude prováděna po dokončení jednotlivých dílčích částí, na základě schvalovacího protokolu</w:t>
      </w:r>
      <w:r w:rsidR="0055670A"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o předání a převzetí prací bez vad a nedodělků</w:t>
      </w:r>
      <w:r w:rsidR="0055670A" w:rsidRPr="006F3D14">
        <w:rPr>
          <w:rFonts w:ascii="Times New Roman" w:hAnsi="Times New Roman" w:cs="Times New Roman"/>
          <w:szCs w:val="20"/>
          <w:lang w:val="cs-CZ"/>
        </w:rPr>
        <w:t>,  vystaveného objednatelem</w:t>
      </w:r>
      <w:r w:rsidRPr="006F3D14">
        <w:rPr>
          <w:rFonts w:ascii="Times New Roman" w:hAnsi="Times New Roman" w:cs="Times New Roman"/>
          <w:szCs w:val="20"/>
          <w:lang w:val="cs-CZ"/>
        </w:rPr>
        <w:t xml:space="preserve">. Bez tohoto potvrzeného protokolu nesmí být faktura vystavena. V případě, že se bude jednat </w:t>
      </w:r>
      <w:r w:rsidRPr="006F3D14">
        <w:rPr>
          <w:rFonts w:ascii="Times New Roman" w:hAnsi="Times New Roman" w:cs="Times New Roman"/>
          <w:szCs w:val="20"/>
        </w:rPr>
        <w:t xml:space="preserve">o </w:t>
      </w:r>
      <w:r w:rsidRPr="006F3D14">
        <w:rPr>
          <w:rFonts w:ascii="Times New Roman" w:hAnsi="Times New Roman" w:cs="Times New Roman"/>
          <w:szCs w:val="20"/>
          <w:lang w:val="cs-CZ"/>
        </w:rPr>
        <w:t>dokumentaci předávanou katastrálnímu úřadu, bude součástí protokolu potvrzení katastrálního úřadu o převzetí dokumentace tímto orgánem bez vad a nedodělků.</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označí každou fakturu textem „dílčí“ s označením dílčí části a poslední fakturu označí textem „konečná“.</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Splatnost jednotlivých faktur je 30 kalendářních dnů ode dne doručení objednateli. </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Poslední faktura v kalendářním roce musí být objednateli doručena nejpozději do 30. 11. kalendářního roku.</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Objednatel neposkytne zhotoviteli zálohy.</w:t>
      </w:r>
    </w:p>
    <w:p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rsidR="00E50DCD"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Záruky, smluvní pokuty, sankce</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w:t>
      </w:r>
      <w:r w:rsidRPr="006F3D14">
        <w:rPr>
          <w:rFonts w:ascii="Times New Roman" w:hAnsi="Times New Roman" w:cs="Times New Roman"/>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Sankce v  případě porušení smluvních povinností dle této smlouvy (kromě </w:t>
      </w:r>
      <w:r w:rsidR="002A1264" w:rsidRPr="006F3D14">
        <w:rPr>
          <w:rFonts w:ascii="Times New Roman" w:hAnsi="Times New Roman" w:cs="Times New Roman"/>
          <w:szCs w:val="20"/>
        </w:rPr>
        <w:t xml:space="preserve">termínů </w:t>
      </w:r>
      <w:r w:rsidRPr="006F3D14">
        <w:rPr>
          <w:rFonts w:ascii="Times New Roman" w:hAnsi="Times New Roman" w:cs="Times New Roman"/>
          <w:szCs w:val="20"/>
        </w:rPr>
        <w:t>plnění a porušení ustanovení článku X.) zhotovitelem činí  0,5 % z </w:t>
      </w:r>
      <w:r w:rsidR="002A1264" w:rsidRPr="006F3D14">
        <w:rPr>
          <w:rFonts w:ascii="Times New Roman" w:hAnsi="Times New Roman" w:cs="Times New Roman"/>
          <w:szCs w:val="20"/>
        </w:rPr>
        <w:t>celkové ceny</w:t>
      </w:r>
      <w:r w:rsidRPr="006F3D14">
        <w:rPr>
          <w:rFonts w:ascii="Times New Roman" w:hAnsi="Times New Roman" w:cs="Times New Roman"/>
          <w:szCs w:val="20"/>
        </w:rPr>
        <w:t xml:space="preserve"> </w:t>
      </w:r>
      <w:r w:rsidR="006776A2" w:rsidRPr="006F3D14">
        <w:rPr>
          <w:rFonts w:ascii="Times New Roman" w:hAnsi="Times New Roman" w:cs="Times New Roman"/>
          <w:szCs w:val="20"/>
        </w:rPr>
        <w:t xml:space="preserve"> díla </w:t>
      </w:r>
      <w:r w:rsidR="001F0491" w:rsidRPr="006F3D14">
        <w:rPr>
          <w:rFonts w:ascii="Times New Roman" w:hAnsi="Times New Roman" w:cs="Times New Roman"/>
          <w:szCs w:val="20"/>
        </w:rPr>
        <w:t xml:space="preserve">vč. </w:t>
      </w:r>
      <w:r w:rsidRPr="006F3D14">
        <w:rPr>
          <w:rFonts w:ascii="Times New Roman" w:hAnsi="Times New Roman" w:cs="Times New Roman"/>
          <w:szCs w:val="20"/>
        </w:rPr>
        <w:t>DPH</w:t>
      </w:r>
      <w:r w:rsidR="002A1264" w:rsidRPr="006F3D14">
        <w:rPr>
          <w:rFonts w:ascii="Times New Roman" w:hAnsi="Times New Roman" w:cs="Times New Roman"/>
          <w:szCs w:val="20"/>
        </w:rPr>
        <w:t xml:space="preserve"> uvedené v čl. 6.1.</w:t>
      </w:r>
      <w:r w:rsidRPr="006F3D14">
        <w:rPr>
          <w:rFonts w:ascii="Times New Roman" w:hAnsi="Times New Roman" w:cs="Times New Roman"/>
          <w:szCs w:val="20"/>
        </w:rPr>
        <w:t>, a to za každé jednotlivé porušení.</w:t>
      </w:r>
    </w:p>
    <w:p w:rsidR="00A679CA"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w:t>
      </w:r>
      <w:r w:rsidRPr="006F3D14">
        <w:rPr>
          <w:rFonts w:ascii="Times New Roman" w:hAnsi="Times New Roman" w:cs="Times New Roman"/>
          <w:szCs w:val="20"/>
          <w:lang w:val="cs-CZ"/>
        </w:rPr>
        <w:t>a</w:t>
      </w:r>
      <w:r w:rsidRPr="006F3D14">
        <w:rPr>
          <w:rFonts w:ascii="Times New Roman" w:hAnsi="Times New Roman" w:cs="Times New Roman"/>
          <w:szCs w:val="20"/>
        </w:rPr>
        <w:t>nkce</w:t>
      </w:r>
      <w:r w:rsidRPr="006F3D14">
        <w:rPr>
          <w:rFonts w:ascii="Times New Roman" w:hAnsi="Times New Roman" w:cs="Times New Roman"/>
          <w:szCs w:val="20"/>
          <w:lang w:val="cs-CZ"/>
        </w:rPr>
        <w:t xml:space="preserve"> za nesplnění termínu </w:t>
      </w:r>
      <w:r w:rsidRPr="006F3D14">
        <w:rPr>
          <w:rFonts w:ascii="Times New Roman" w:hAnsi="Times New Roman" w:cs="Times New Roman"/>
          <w:szCs w:val="20"/>
        </w:rPr>
        <w:t xml:space="preserve">stanoveného smlouvou nebo </w:t>
      </w:r>
      <w:r w:rsidRPr="006F3D14">
        <w:rPr>
          <w:rFonts w:ascii="Times New Roman" w:hAnsi="Times New Roman" w:cs="Times New Roman"/>
          <w:szCs w:val="20"/>
          <w:lang w:val="cs-CZ"/>
        </w:rPr>
        <w:t xml:space="preserve">jednotlivé dílčí části díla ve sjednaném termínu prokazatelně zaviněné zhotovitelem činí 0,2 % z ceny hlavního celku </w:t>
      </w:r>
      <w:r w:rsidR="001F0491" w:rsidRPr="006F3D14">
        <w:rPr>
          <w:rFonts w:ascii="Times New Roman" w:hAnsi="Times New Roman" w:cs="Times New Roman"/>
          <w:szCs w:val="20"/>
          <w:lang w:val="cs-CZ"/>
        </w:rPr>
        <w:t xml:space="preserve"> vč. </w:t>
      </w:r>
      <w:r w:rsidRPr="006F3D14">
        <w:rPr>
          <w:rFonts w:ascii="Times New Roman" w:hAnsi="Times New Roman" w:cs="Times New Roman"/>
          <w:szCs w:val="20"/>
          <w:lang w:val="cs-CZ"/>
        </w:rPr>
        <w:t xml:space="preserve">DPH, uvedeného v příloze č. 1, a to za každý </w:t>
      </w:r>
      <w:r w:rsidR="002A1264" w:rsidRPr="006F3D14">
        <w:rPr>
          <w:rFonts w:ascii="Times New Roman" w:hAnsi="Times New Roman" w:cs="Times New Roman"/>
          <w:szCs w:val="20"/>
          <w:lang w:val="cs-CZ"/>
        </w:rPr>
        <w:t xml:space="preserve">i započatý </w:t>
      </w:r>
      <w:r w:rsidRPr="006F3D14">
        <w:rPr>
          <w:rFonts w:ascii="Times New Roman" w:hAnsi="Times New Roman" w:cs="Times New Roman"/>
          <w:szCs w:val="20"/>
        </w:rPr>
        <w:t xml:space="preserve">kalendářní </w:t>
      </w:r>
      <w:r w:rsidRPr="006F3D14">
        <w:rPr>
          <w:rFonts w:ascii="Times New Roman" w:hAnsi="Times New Roman" w:cs="Times New Roman"/>
          <w:szCs w:val="20"/>
          <w:lang w:val="cs-CZ"/>
        </w:rPr>
        <w:t>den prodlení</w:t>
      </w:r>
      <w:r w:rsidR="009E1B34" w:rsidRPr="006F3D14">
        <w:rPr>
          <w:rFonts w:ascii="Times New Roman" w:hAnsi="Times New Roman" w:cs="Times New Roman"/>
          <w:szCs w:val="20"/>
          <w:lang w:val="cs-CZ"/>
        </w:rPr>
        <w:t xml:space="preserve">, </w:t>
      </w:r>
      <w:r w:rsidR="0044572B" w:rsidRPr="006F3D14">
        <w:rPr>
          <w:rFonts w:ascii="Times New Roman" w:hAnsi="Times New Roman" w:cs="Times New Roman"/>
          <w:szCs w:val="20"/>
          <w:lang w:val="cs-CZ"/>
        </w:rPr>
        <w:t xml:space="preserve">avšak </w:t>
      </w:r>
      <w:r w:rsidR="009E1B34" w:rsidRPr="006F3D14">
        <w:rPr>
          <w:rFonts w:ascii="Times New Roman" w:hAnsi="Times New Roman" w:cs="Times New Roman"/>
          <w:szCs w:val="20"/>
          <w:lang w:val="cs-CZ"/>
        </w:rPr>
        <w:t>max. ve výši nesplněné dílčí části díla.</w:t>
      </w:r>
    </w:p>
    <w:p w:rsidR="00354192"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Smluvní pokuty jsou splatné do 15 dnů ode dne doručení písemné výzvy oprávněné smluvní strany k jejich úhradě povinnou smluvní stranou, není-li ve výzvě uvedena lhůta delší.</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Zhotovitel souhlasí, aby objednatel každou byť i nesplatnou smluvní pokutu nebo náhradu škody, na níž mu vznikne nárok, v plné výši započetl vůči nároku zhotovitele na uhrazení faktury vystavené dle čl. VII.</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objednateli poskytuje záruku za jakost předaného díla. Záruční lhůta se stanovuje na </w:t>
      </w:r>
      <w:r w:rsidR="00C61BF8">
        <w:rPr>
          <w:rFonts w:ascii="Times New Roman" w:hAnsi="Times New Roman" w:cs="Times New Roman"/>
          <w:szCs w:val="20"/>
          <w:lang w:val="cs-CZ"/>
        </w:rPr>
        <w:t>…</w:t>
      </w:r>
      <w:r w:rsidR="00C61BF8"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Vady díla: </w:t>
      </w:r>
      <w:r w:rsidR="00190DD1" w:rsidRPr="006F3D14">
        <w:rPr>
          <w:rFonts w:ascii="Times New Roman" w:hAnsi="Times New Roman" w:cs="Times New Roman"/>
          <w:szCs w:val="20"/>
          <w:lang w:val="cs-CZ"/>
        </w:rPr>
        <w:t xml:space="preserve">Objednatelem převzatá </w:t>
      </w:r>
      <w:r w:rsidR="003D2FD2" w:rsidRPr="006F3D14">
        <w:rPr>
          <w:rFonts w:ascii="Times New Roman" w:hAnsi="Times New Roman" w:cs="Times New Roman"/>
          <w:szCs w:val="20"/>
          <w:lang w:val="cs-CZ"/>
        </w:rPr>
        <w:t xml:space="preserve">dílčí část díla </w:t>
      </w:r>
      <w:r w:rsidRPr="006F3D14">
        <w:rPr>
          <w:rFonts w:ascii="Times New Roman" w:hAnsi="Times New Roman" w:cs="Times New Roman"/>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6F3D14">
        <w:rPr>
          <w:rFonts w:ascii="Times New Roman" w:hAnsi="Times New Roman" w:cs="Times New Roman"/>
          <w:szCs w:val="20"/>
          <w:lang w:val="cs-CZ"/>
        </w:rPr>
        <w:t xml:space="preserve">objednatelem </w:t>
      </w:r>
      <w:r w:rsidR="003D2FD2" w:rsidRPr="006F3D14">
        <w:rPr>
          <w:rFonts w:ascii="Times New Roman" w:hAnsi="Times New Roman" w:cs="Times New Roman"/>
          <w:szCs w:val="20"/>
          <w:lang w:val="cs-CZ"/>
        </w:rPr>
        <w:t xml:space="preserve">stanovena </w:t>
      </w:r>
      <w:r w:rsidRPr="006F3D14">
        <w:rPr>
          <w:rFonts w:ascii="Times New Roman" w:hAnsi="Times New Roman" w:cs="Times New Roman"/>
          <w:szCs w:val="20"/>
          <w:lang w:val="cs-CZ"/>
        </w:rPr>
        <w:t>tak, aby nezmařila další práce nebo úkony. Podkladem je písemné oznámení o specifikovaných vadách podle ustanovení § 2618 NOZ.</w:t>
      </w:r>
      <w:r w:rsidRPr="006F3D14">
        <w:rPr>
          <w:rFonts w:ascii="Times New Roman" w:hAnsi="Times New Roman" w:cs="Times New Roman"/>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Je-li zhotovitel v prodlení s odstraněním vad, uhradí objednateli smluvní pokutu ve výši 500 Kč za každý započatý </w:t>
      </w:r>
      <w:r w:rsidR="002A589C" w:rsidRPr="006F3D14">
        <w:rPr>
          <w:rFonts w:ascii="Times New Roman" w:hAnsi="Times New Roman" w:cs="Times New Roman"/>
          <w:szCs w:val="20"/>
          <w:lang w:val="cs-CZ"/>
        </w:rPr>
        <w:t xml:space="preserve">kalendářní </w:t>
      </w:r>
      <w:r w:rsidRPr="006F3D14">
        <w:rPr>
          <w:rFonts w:ascii="Times New Roman" w:hAnsi="Times New Roman" w:cs="Times New Roman"/>
          <w:szCs w:val="20"/>
          <w:lang w:val="cs-CZ"/>
        </w:rPr>
        <w:t>den prodlení po uplynutí lhůty dohodnuté podle odstavce 8.</w:t>
      </w:r>
      <w:r w:rsidRPr="006F3D14">
        <w:rPr>
          <w:rFonts w:ascii="Times New Roman" w:hAnsi="Times New Roman" w:cs="Times New Roman"/>
          <w:szCs w:val="20"/>
        </w:rPr>
        <w:t>8</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této </w:t>
      </w:r>
      <w:r w:rsidRPr="006F3D14">
        <w:rPr>
          <w:rFonts w:ascii="Times New Roman" w:hAnsi="Times New Roman" w:cs="Times New Roman"/>
          <w:szCs w:val="20"/>
          <w:lang w:val="cs-CZ"/>
        </w:rPr>
        <w:t xml:space="preserve">smlouvy. </w:t>
      </w:r>
    </w:p>
    <w:p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F3D14">
        <w:rPr>
          <w:rFonts w:ascii="Times New Roman" w:hAnsi="Times New Roman" w:cs="Times New Roman"/>
          <w:szCs w:val="20"/>
        </w:rPr>
        <w:t xml:space="preserve"> </w:t>
      </w:r>
      <w:r w:rsidRPr="006F3D14">
        <w:rPr>
          <w:rFonts w:ascii="Times New Roman" w:hAnsi="Times New Roman" w:cs="Times New Roman"/>
          <w:szCs w:val="20"/>
        </w:rPr>
        <w:t>lhůtě.</w:t>
      </w:r>
    </w:p>
    <w:p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nebo pokud na možné porušení předpisů zhotovitel objednatele předem neupozornil. </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Důvody pro změnu nebo </w:t>
      </w:r>
      <w:r w:rsidR="00F342EB" w:rsidRPr="006F3D14">
        <w:rPr>
          <w:rFonts w:ascii="Times New Roman" w:hAnsi="Times New Roman" w:cs="Times New Roman"/>
          <w:sz w:val="32"/>
          <w:szCs w:val="28"/>
          <w:lang w:val="cs-CZ"/>
        </w:rPr>
        <w:t xml:space="preserve">odstoupení od </w:t>
      </w:r>
      <w:r w:rsidRPr="006F3D14">
        <w:rPr>
          <w:rFonts w:ascii="Times New Roman" w:hAnsi="Times New Roman" w:cs="Times New Roman"/>
          <w:sz w:val="32"/>
          <w:szCs w:val="28"/>
          <w:lang w:val="cs-CZ"/>
        </w:rPr>
        <w:t>smlouvy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6F3D14">
        <w:rPr>
          <w:rFonts w:ascii="Times New Roman" w:hAnsi="Times New Roman" w:cs="Times New Roman"/>
          <w:szCs w:val="20"/>
          <w:lang w:val="cs-CZ"/>
        </w:rPr>
        <w:t>e stanovené</w:t>
      </w:r>
      <w:r w:rsidRPr="006F3D14">
        <w:rPr>
          <w:rFonts w:ascii="Times New Roman" w:hAnsi="Times New Roman" w:cs="Times New Roman"/>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Každá ze smluvních stran je oprávněna písemně odstoupit od smlouvy, pokud:</w:t>
      </w:r>
    </w:p>
    <w:p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vůči majetku zhotovitele probíhá insolvenční řízení, v němž bylo vydáno rozhodnutí o úpadku;</w:t>
      </w:r>
    </w:p>
    <w:p w:rsidR="00354192" w:rsidRPr="006F3D14" w:rsidRDefault="00354192" w:rsidP="005158CC">
      <w:pPr>
        <w:pStyle w:val="Odstavec111"/>
        <w:ind w:left="1134" w:hanging="425"/>
        <w:rPr>
          <w:rFonts w:ascii="Times New Roman" w:hAnsi="Times New Roman" w:cs="Times New Roman"/>
          <w:szCs w:val="20"/>
          <w:lang w:val="cs-CZ"/>
        </w:rPr>
      </w:pPr>
      <w:r w:rsidRPr="006F3D14">
        <w:rPr>
          <w:rFonts w:ascii="Times New Roman" w:hAnsi="Times New Roman" w:cs="Times New Roman"/>
          <w:szCs w:val="20"/>
          <w:lang w:val="cs-CZ"/>
        </w:rPr>
        <w:t>zhotovitel vstoupí do likvidace;</w:t>
      </w:r>
    </w:p>
    <w:p w:rsidR="00354192" w:rsidRPr="006F3D14" w:rsidRDefault="00354192" w:rsidP="00CD3DE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nastane vyšší moc, kdy dojde k okolnostem, které nemohou smluvní strany ovlivnit a které zcela nebo na dobu delší než </w:t>
      </w:r>
      <w:r w:rsidR="00207846" w:rsidRPr="006F3D14">
        <w:rPr>
          <w:rFonts w:ascii="Times New Roman" w:hAnsi="Times New Roman" w:cs="Times New Roman"/>
          <w:szCs w:val="20"/>
          <w:lang w:val="cs-CZ"/>
        </w:rPr>
        <w:t>3</w:t>
      </w:r>
      <w:r w:rsidR="00F165E6" w:rsidRPr="006F3D14">
        <w:rPr>
          <w:rFonts w:ascii="Times New Roman" w:hAnsi="Times New Roman" w:cs="Times New Roman"/>
          <w:szCs w:val="20"/>
          <w:lang w:val="cs-CZ"/>
        </w:rPr>
        <w:t xml:space="preserve"> měsíců </w:t>
      </w:r>
      <w:r w:rsidRPr="006F3D14">
        <w:rPr>
          <w:rFonts w:ascii="Times New Roman" w:hAnsi="Times New Roman" w:cs="Times New Roman"/>
          <w:szCs w:val="20"/>
          <w:lang w:val="cs-CZ"/>
        </w:rPr>
        <w:t>znemožní některé ze smluvních stran plnit své závazky ze smlouvy.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6F3D14">
        <w:rPr>
          <w:rFonts w:ascii="Times New Roman" w:hAnsi="Times New Roman" w:cs="Times New Roman"/>
          <w:szCs w:val="20"/>
        </w:rPr>
        <w:t xml:space="preserve"> Pokud odstoupí od smlouvy některá ze smluvních stran z důvodů uvedených v tomto článku, vypořádají se smluvní strany vzájemně podle § 2600 až § 2603 a § 2 991 a násl. NOZ.</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odstoupení od smlouvy se zhotovitel zavazuje na žádost objednatele vrátit podklady, příp. i poskytnout nebo dát k dispozici všechny doklady spjaté s vyhotovením díla.</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Odstoupením od smlouvy nejsou dotčena práva smluvních stran na úhradu splatné smluvní pokuty a případnou náhradu škody.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Do doby vyčíslení oprávněných nároků smluvních stran a do doby dohody o vzájemném vyrovnání těchto nároků je objednatel oprávněn zadržet veškeré fakturované a splatné platby zhotoviteli. </w:t>
      </w:r>
    </w:p>
    <w:p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Objednatel je oprávněn vypovědět tuto smlouvu bez jakýchkoli sankcí, a to s jednoměsíční výpovědní dobou, jež počíná běžet prvního dne měsíce následujícího po doručení výpovědi zhotoviteli.</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Ochrana informací Státního pozemkového úřadu</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Všechny informace, ať už v písemné, ústní, vizuální, elektronické nebo jiné podobě, které byly či budou poskytnuty zhotoviteli objednatelem nebo jeho jménem po dni uzavření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bude zhotovitel pokládat za neveřejné a bude s nimi nakládat v souladu s ustanoveními této smlouvy. Tyto informace budou mít smluvní režim</w:t>
      </w:r>
      <w:r w:rsidRPr="006F3D14">
        <w:rPr>
          <w:rFonts w:ascii="Times New Roman" w:hAnsi="Times New Roman" w:cs="Times New Roman"/>
          <w:szCs w:val="20"/>
        </w:rPr>
        <w:t>,</w:t>
      </w:r>
      <w:r w:rsidRPr="006F3D14">
        <w:rPr>
          <w:rFonts w:ascii="Times New Roman" w:hAnsi="Times New Roman" w:cs="Times New Roman"/>
          <w:szCs w:val="20"/>
          <w:lang w:val="cs-CZ"/>
        </w:rPr>
        <w:t xml:space="preserve"> vztahující se na informace důvěrné ve smyslu § 504 NOZ, a musí být v souladu se zákonem č. 101/2000 Sb., o ochraně osobních údajů a o změně některých zákonů, ve znění pozdějších předpisů.</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Neveřejné informace nezahrnují: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informace, které se staly obecně dostupnými veřejnosti jinak než následkem jejich zpřístupnění přímo či nepřímo zhotovitelem nebo;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je zveřejnění neveřejné informace vyžadováno zákonem nebo jinými platnými právními předpisy nebo; </w:t>
      </w:r>
    </w:p>
    <w:p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kdy zveřejnění těchto neveřejných informací je vysloveně touto smlouvou povoleno nebo;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kdy zveřejnění těchto neveřejných informací bude předem písemně odsouhlaseno objednatelem. </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jeho zaměstnanci, konzultanti, zástupci a příkazci budou s neveřejnými informacemi zacházet náležitým způsobem a v souladu s touto smlouvou.</w:t>
      </w:r>
    </w:p>
    <w:p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porušení jakéhokoliv ustanovení tohoto článku smlouvy vzniká objednateli nárok na zaplacení smluvní pokuty. Výše smluvní pokuty je stanovena na </w:t>
      </w:r>
      <w:r w:rsidR="001A27E0">
        <w:rPr>
          <w:rFonts w:ascii="Times New Roman" w:hAnsi="Times New Roman" w:cs="Times New Roman"/>
          <w:szCs w:val="20"/>
        </w:rPr>
        <w:t>100 000,-</w:t>
      </w:r>
      <w:r w:rsidR="001A27E0" w:rsidRPr="006F3D14">
        <w:rPr>
          <w:rFonts w:ascii="Times New Roman" w:hAnsi="Times New Roman" w:cs="Times New Roman"/>
          <w:szCs w:val="20"/>
        </w:rPr>
        <w:t xml:space="preserve"> </w:t>
      </w:r>
      <w:r w:rsidRPr="006F3D14">
        <w:rPr>
          <w:rFonts w:ascii="Times New Roman" w:hAnsi="Times New Roman" w:cs="Times New Roman"/>
          <w:szCs w:val="20"/>
        </w:rPr>
        <w:t xml:space="preserve">Kč (slovy </w:t>
      </w:r>
      <w:r w:rsidR="001A27E0">
        <w:rPr>
          <w:rFonts w:ascii="Times New Roman" w:hAnsi="Times New Roman" w:cs="Times New Roman"/>
          <w:szCs w:val="20"/>
        </w:rPr>
        <w:t>jedno sto tisíc</w:t>
      </w:r>
      <w:r w:rsidR="001A27E0" w:rsidRPr="006F3D14">
        <w:rPr>
          <w:rFonts w:ascii="Times New Roman" w:hAnsi="Times New Roman" w:cs="Times New Roman"/>
          <w:szCs w:val="20"/>
        </w:rPr>
        <w:t xml:space="preserve"> </w:t>
      </w:r>
      <w:r w:rsidRPr="006F3D14">
        <w:rPr>
          <w:rFonts w:ascii="Times New Roman" w:hAnsi="Times New Roman" w:cs="Times New Roman"/>
          <w:szCs w:val="20"/>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Jiná ujednání</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po celou dobu zpracování díla provádět aktualizaci dat na základě aktuálních údajů katastru nemovitostí.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6F3D14">
        <w:rPr>
          <w:rFonts w:ascii="Times New Roman" w:hAnsi="Times New Roman" w:cs="Times New Roman"/>
          <w:szCs w:val="20"/>
        </w:rPr>
        <w:t xml:space="preserve">s </w:t>
      </w:r>
      <w:r w:rsidRPr="006F3D14">
        <w:rPr>
          <w:rFonts w:ascii="Times New Roman" w:hAnsi="Times New Roman" w:cs="Times New Roman"/>
          <w:szCs w:val="20"/>
          <w:lang w:val="cs-CZ"/>
        </w:rPr>
        <w:t>prověřováním hospodárného využití veřejných prostředků.</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postupovat s odbornou péčí s přihlédnutím k nejnovějším poznatkům v oboru; nepoškozovat zájmy objednatele a jednat tak, aby činností zhotovitele byly co nejméně narušeny běžné činnosti objednatele.</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nést až do okamžiku předání díla nebezpečí škody na zhotoveném díle.</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6F3D14">
        <w:rPr>
          <w:rFonts w:ascii="Times New Roman" w:hAnsi="Times New Roman" w:cs="Times New Roman"/>
          <w:szCs w:val="20"/>
        </w:rPr>
        <w:t xml:space="preserve">dodatkem </w:t>
      </w:r>
      <w:r w:rsidRPr="006F3D14">
        <w:rPr>
          <w:rFonts w:ascii="Times New Roman" w:hAnsi="Times New Roman" w:cs="Times New Roman"/>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prohlašuje, že je držitelem veškerých povolení a oprávnění, umožňující mu uskutečnit dílo dle této smlouvy.</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prohlašuje, že ke dni podpisu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6F3D14">
        <w:rPr>
          <w:rFonts w:ascii="Times New Roman" w:hAnsi="Times New Roman" w:cs="Times New Roman"/>
          <w:szCs w:val="20"/>
        </w:rPr>
        <w:t>, t.j. ...... Kč</w:t>
      </w:r>
      <w:r w:rsidRPr="006F3D14">
        <w:rPr>
          <w:rFonts w:ascii="Times New Roman" w:hAnsi="Times New Roman" w:cs="Times New Roman"/>
          <w:szCs w:val="20"/>
          <w:lang w:val="cs-CZ"/>
        </w:rPr>
        <w:t xml:space="preserve">. </w:t>
      </w:r>
      <w:r w:rsidRPr="006F3D14">
        <w:rPr>
          <w:rFonts w:ascii="Times New Roman" w:hAnsi="Times New Roman" w:cs="Times New Roman"/>
          <w:szCs w:val="20"/>
        </w:rPr>
        <w:t>Zhotovitel</w:t>
      </w:r>
      <w:r w:rsidRPr="006F3D14">
        <w:rPr>
          <w:rFonts w:ascii="Times New Roman" w:hAnsi="Times New Roman" w:cs="Times New Roman"/>
          <w:szCs w:val="20"/>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a záruční doby z ní vyplývající.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řádně a včas platit pojistné tak, aby pojistná </w:t>
      </w:r>
      <w:r w:rsidRPr="006F3D14">
        <w:rPr>
          <w:rFonts w:ascii="Times New Roman" w:hAnsi="Times New Roman" w:cs="Times New Roman"/>
          <w:szCs w:val="20"/>
        </w:rPr>
        <w:t xml:space="preserve">smlouva </w:t>
      </w:r>
      <w:r w:rsidRPr="006F3D14">
        <w:rPr>
          <w:rFonts w:ascii="Times New Roman" w:hAnsi="Times New Roman" w:cs="Times New Roman"/>
          <w:szCs w:val="20"/>
          <w:lang w:val="cs-CZ"/>
        </w:rPr>
        <w:t>dle této smlouvy či v souvislosti s ní byl</w:t>
      </w:r>
      <w:r w:rsidRPr="006F3D14">
        <w:rPr>
          <w:rFonts w:ascii="Times New Roman" w:hAnsi="Times New Roman" w:cs="Times New Roman"/>
          <w:szCs w:val="20"/>
        </w:rPr>
        <w:t>a</w:t>
      </w:r>
      <w:r w:rsidRPr="006F3D14">
        <w:rPr>
          <w:rFonts w:ascii="Times New Roman" w:hAnsi="Times New Roman" w:cs="Times New Roman"/>
          <w:szCs w:val="20"/>
          <w:lang w:val="cs-CZ"/>
        </w:rPr>
        <w:t xml:space="preserve"> </w:t>
      </w:r>
      <w:r w:rsidRPr="006F3D14">
        <w:rPr>
          <w:rFonts w:ascii="Times New Roman" w:hAnsi="Times New Roman" w:cs="Times New Roman"/>
          <w:szCs w:val="20"/>
        </w:rPr>
        <w:t>p</w:t>
      </w:r>
      <w:r w:rsidRPr="006F3D14">
        <w:rPr>
          <w:rFonts w:ascii="Times New Roman" w:hAnsi="Times New Roman" w:cs="Times New Roman"/>
          <w:szCs w:val="20"/>
          <w:lang w:val="cs-CZ"/>
        </w:rPr>
        <w:t>l</w:t>
      </w:r>
      <w:r w:rsidRPr="006F3D14">
        <w:rPr>
          <w:rFonts w:ascii="Times New Roman" w:hAnsi="Times New Roman" w:cs="Times New Roman"/>
          <w:szCs w:val="20"/>
        </w:rPr>
        <w:t>atná</w:t>
      </w:r>
      <w:r w:rsidRPr="006F3D14">
        <w:rPr>
          <w:rFonts w:ascii="Times New Roman" w:hAnsi="Times New Roman" w:cs="Times New Roman"/>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w:t>
      </w:r>
      <w:r w:rsidR="00745C7F" w:rsidRPr="006F3D14">
        <w:rPr>
          <w:rFonts w:ascii="Times New Roman" w:hAnsi="Times New Roman" w:cs="Times New Roman"/>
          <w:szCs w:val="20"/>
        </w:rPr>
        <w:t xml:space="preserve">společné nabídky více dodavatelů, se kterými je </w:t>
      </w:r>
      <w:r w:rsidRPr="006F3D14">
        <w:rPr>
          <w:rFonts w:ascii="Times New Roman" w:hAnsi="Times New Roman" w:cs="Times New Roman"/>
          <w:szCs w:val="20"/>
        </w:rPr>
        <w:t>uzavřen</w:t>
      </w:r>
      <w:r w:rsidR="00745C7F" w:rsidRPr="006F3D14">
        <w:rPr>
          <w:rFonts w:ascii="Times New Roman" w:hAnsi="Times New Roman" w:cs="Times New Roman"/>
          <w:szCs w:val="20"/>
        </w:rPr>
        <w:t>a</w:t>
      </w:r>
      <w:r w:rsidRPr="006F3D14">
        <w:rPr>
          <w:rFonts w:ascii="Times New Roman" w:hAnsi="Times New Roman" w:cs="Times New Roman"/>
          <w:szCs w:val="20"/>
        </w:rPr>
        <w:t xml:space="preserve"> smlouv</w:t>
      </w:r>
      <w:r w:rsidR="00745C7F" w:rsidRPr="006F3D14">
        <w:rPr>
          <w:rFonts w:ascii="Times New Roman" w:hAnsi="Times New Roman" w:cs="Times New Roman"/>
          <w:szCs w:val="20"/>
        </w:rPr>
        <w:t>a</w:t>
      </w:r>
      <w:r w:rsidRPr="006F3D14">
        <w:rPr>
          <w:rFonts w:ascii="Times New Roman" w:hAnsi="Times New Roman" w:cs="Times New Roman"/>
          <w:szCs w:val="20"/>
        </w:rPr>
        <w:t xml:space="preserve">, je ustanovení </w:t>
      </w:r>
      <w:r w:rsidR="0058538D" w:rsidRPr="006F3D14">
        <w:rPr>
          <w:rFonts w:ascii="Times New Roman" w:hAnsi="Times New Roman" w:cs="Times New Roman"/>
          <w:szCs w:val="20"/>
        </w:rPr>
        <w:t xml:space="preserve">čl. </w:t>
      </w:r>
      <w:r w:rsidRPr="006F3D14">
        <w:rPr>
          <w:rFonts w:ascii="Times New Roman" w:hAnsi="Times New Roman" w:cs="Times New Roman"/>
          <w:szCs w:val="20"/>
        </w:rPr>
        <w:t>11.8., 11.9. a 11.10. platné pro všechny</w:t>
      </w:r>
      <w:r w:rsidR="00745C7F" w:rsidRPr="006F3D14">
        <w:rPr>
          <w:rFonts w:ascii="Times New Roman" w:hAnsi="Times New Roman" w:cs="Times New Roman"/>
          <w:szCs w:val="20"/>
        </w:rPr>
        <w:t xml:space="preserve"> dodavatele</w:t>
      </w:r>
      <w:r w:rsidRPr="006F3D14">
        <w:rPr>
          <w:rFonts w:ascii="Times New Roman" w:hAnsi="Times New Roman" w:cs="Times New Roman"/>
          <w:szCs w:val="20"/>
        </w:rPr>
        <w: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Na plnění zakázky se bude / nebude podílet </w:t>
      </w:r>
      <w:r w:rsidR="00D25AE3">
        <w:rPr>
          <w:rFonts w:ascii="Times New Roman" w:hAnsi="Times New Roman" w:cs="Times New Roman"/>
          <w:szCs w:val="20"/>
        </w:rPr>
        <w:t>poddodavatel</w:t>
      </w:r>
      <w:r w:rsidR="00745C7F" w:rsidRPr="0018058C">
        <w:rPr>
          <w:rFonts w:ascii="Times New Roman" w:hAnsi="Times New Roman" w:cs="Times New Roman"/>
          <w:szCs w:val="20"/>
        </w:rPr>
        <w:t xml:space="preserve"> </w:t>
      </w:r>
      <w:r w:rsidRPr="006F3D14">
        <w:rPr>
          <w:rFonts w:ascii="Times New Roman" w:hAnsi="Times New Roman" w:cs="Times New Roman"/>
          <w:szCs w:val="20"/>
        </w:rPr>
        <w:t>zhotovitele</w:t>
      </w:r>
      <w:r w:rsidR="00D25AE3">
        <w:rPr>
          <w:rFonts w:ascii="Times New Roman" w:hAnsi="Times New Roman" w:cs="Times New Roman"/>
          <w:szCs w:val="20"/>
        </w:rPr>
        <w:t xml:space="preserve"> (dále jen </w:t>
      </w:r>
      <w:r w:rsidR="00D25AE3">
        <w:rPr>
          <w:rFonts w:ascii="Times New Roman" w:hAnsi="Times New Roman" w:cs="Times New Roman"/>
          <w:szCs w:val="20"/>
        </w:rPr>
        <w:br/>
      </w:r>
      <w:r w:rsidR="00D25AE3" w:rsidRPr="00730242">
        <w:rPr>
          <w:rFonts w:ascii="Times New Roman" w:hAnsi="Times New Roman" w:cs="Times New Roman"/>
          <w:snapToGrid w:val="0"/>
          <w:lang w:val="cs-CZ"/>
        </w:rPr>
        <w:t>„</w:t>
      </w:r>
      <w:r w:rsidR="00D25AE3">
        <w:rPr>
          <w:rFonts w:ascii="Times New Roman" w:hAnsi="Times New Roman" w:cs="Times New Roman"/>
          <w:szCs w:val="20"/>
        </w:rPr>
        <w:t> </w:t>
      </w:r>
      <w:r w:rsidR="00D25AE3" w:rsidRPr="00D25AE3">
        <w:rPr>
          <w:rFonts w:ascii="Times New Roman" w:hAnsi="Times New Roman" w:cs="Times New Roman"/>
          <w:b/>
          <w:szCs w:val="20"/>
        </w:rPr>
        <w:t>poddodavatel</w:t>
      </w:r>
      <w:r w:rsidR="00D25AE3" w:rsidRPr="00730242">
        <w:rPr>
          <w:rFonts w:ascii="Times New Roman" w:hAnsi="Times New Roman" w:cs="Times New Roman"/>
          <w:snapToGrid w:val="0"/>
          <w:lang w:val="cs-CZ"/>
        </w:rPr>
        <w:t>“)</w:t>
      </w:r>
      <w:r w:rsidRPr="006F3D14">
        <w:rPr>
          <w:rFonts w:ascii="Times New Roman" w:hAnsi="Times New Roman" w:cs="Times New Roman"/>
          <w:szCs w:val="20"/>
        </w:rPr>
        <w:t xml:space="preserve">. Pokud ano, pak prostřednictvím </w:t>
      </w:r>
      <w:r w:rsidR="00D25AE3">
        <w:rPr>
          <w:rFonts w:ascii="Times New Roman" w:hAnsi="Times New Roman" w:cs="Times New Roman"/>
          <w:szCs w:val="20"/>
        </w:rPr>
        <w:t>poddodavatele</w:t>
      </w:r>
      <w:r w:rsidRPr="006F3D14">
        <w:rPr>
          <w:rFonts w:ascii="Times New Roman" w:hAnsi="Times New Roman" w:cs="Times New Roman"/>
          <w:szCs w:val="20"/>
        </w:rPr>
        <w:t xml:space="preserve"> nebudou plněny následující dílčí části uvedené v čl. III této smlouvy a příloze této smlouvy: 3.</w:t>
      </w:r>
      <w:r w:rsidR="004D1E9A">
        <w:rPr>
          <w:rFonts w:ascii="Times New Roman" w:hAnsi="Times New Roman" w:cs="Times New Roman"/>
          <w:szCs w:val="20"/>
        </w:rPr>
        <w:t>5</w:t>
      </w:r>
      <w:r w:rsidRPr="006F3D14">
        <w:rPr>
          <w:rFonts w:ascii="Times New Roman" w:hAnsi="Times New Roman" w:cs="Times New Roman"/>
          <w:szCs w:val="20"/>
        </w:rPr>
        <w:t xml:space="preserve">.1. Vypracování PSZ </w:t>
      </w:r>
      <w:r w:rsidR="00892B8D" w:rsidRPr="006F3D14">
        <w:rPr>
          <w:rFonts w:ascii="Times New Roman" w:hAnsi="Times New Roman" w:cs="Times New Roman"/>
          <w:szCs w:val="20"/>
        </w:rPr>
        <w:t>a 3.</w:t>
      </w:r>
      <w:r w:rsidR="004D1E9A">
        <w:rPr>
          <w:rFonts w:ascii="Times New Roman" w:hAnsi="Times New Roman" w:cs="Times New Roman"/>
          <w:szCs w:val="20"/>
        </w:rPr>
        <w:t>5</w:t>
      </w:r>
      <w:r w:rsidR="00892B8D" w:rsidRPr="006F3D14">
        <w:rPr>
          <w:rFonts w:ascii="Times New Roman" w:hAnsi="Times New Roman" w:cs="Times New Roman"/>
          <w:szCs w:val="20"/>
        </w:rPr>
        <w:t xml:space="preserve">.2. </w:t>
      </w:r>
      <w:r w:rsidR="0007122E" w:rsidRPr="006F3D14">
        <w:rPr>
          <w:rFonts w:ascii="Times New Roman" w:hAnsi="Times New Roman" w:cs="Times New Roman"/>
          <w:szCs w:val="20"/>
        </w:rPr>
        <w:t>V</w:t>
      </w:r>
      <w:r w:rsidR="00892B8D" w:rsidRPr="006F3D14">
        <w:rPr>
          <w:rFonts w:ascii="Times New Roman" w:hAnsi="Times New Roman" w:cs="Times New Roman"/>
          <w:szCs w:val="20"/>
        </w:rPr>
        <w:t xml:space="preserve">ypracování návrhu nového uspořádání pozemků </w:t>
      </w:r>
      <w:r w:rsidRPr="006F3D14">
        <w:rPr>
          <w:rFonts w:ascii="Times New Roman" w:hAnsi="Times New Roman" w:cs="Times New Roman"/>
          <w:szCs w:val="20"/>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cs-CZ" w:eastAsia="en-US"/>
        </w:rPr>
        <w:t xml:space="preserve">Plnění </w:t>
      </w:r>
      <w:r w:rsidR="00D25AE3">
        <w:rPr>
          <w:rFonts w:ascii="Times New Roman" w:eastAsia="Calibri" w:hAnsi="Times New Roman" w:cs="Times New Roman"/>
          <w:szCs w:val="20"/>
          <w:lang w:val="cs-CZ" w:eastAsia="en-US"/>
        </w:rPr>
        <w:t>poddodávkou</w:t>
      </w:r>
      <w:r w:rsidRPr="006F3D14">
        <w:rPr>
          <w:rFonts w:ascii="Times New Roman" w:eastAsia="Calibri" w:hAnsi="Times New Roman" w:cs="Times New Roman"/>
          <w:szCs w:val="20"/>
          <w:lang w:val="cs-CZ" w:eastAsia="en-US"/>
        </w:rPr>
        <w:t xml:space="preserve"> nad rámec uvedený v nabídce zhotovitele na veřejnou zakázku, která je předmětem této smlouvy, musí být předem s objednatelem projednáno, odsouhlaseno. </w:t>
      </w:r>
      <w:r w:rsidRPr="006F3D14">
        <w:rPr>
          <w:rFonts w:ascii="Times New Roman" w:eastAsia="Calibri" w:hAnsi="Times New Roman" w:cs="Times New Roman"/>
          <w:szCs w:val="20"/>
          <w:lang w:val="x-none" w:eastAsia="en-US"/>
        </w:rPr>
        <w:t>Zhotovitel je povinen ve všech pod</w:t>
      </w:r>
      <w:r w:rsidR="00D25AE3">
        <w:rPr>
          <w:rFonts w:ascii="Times New Roman" w:eastAsia="Calibri" w:hAnsi="Times New Roman" w:cs="Times New Roman"/>
          <w:szCs w:val="20"/>
          <w:lang w:val="cs-CZ" w:eastAsia="en-US"/>
        </w:rPr>
        <w:t>dodavatelských</w:t>
      </w:r>
      <w:r w:rsidRPr="006F3D14">
        <w:rPr>
          <w:rFonts w:ascii="Times New Roman" w:eastAsia="Calibri" w:hAnsi="Times New Roman" w:cs="Times New Roman"/>
          <w:szCs w:val="20"/>
          <w:lang w:val="x-none" w:eastAsia="en-US"/>
        </w:rPr>
        <w:t xml:space="preserve"> smlouvách zajistit závazek pod</w:t>
      </w:r>
      <w:r w:rsidR="00D25AE3">
        <w:rPr>
          <w:rFonts w:ascii="Times New Roman" w:eastAsia="Calibri" w:hAnsi="Times New Roman" w:cs="Times New Roman"/>
          <w:szCs w:val="20"/>
          <w:lang w:val="cs-CZ" w:eastAsia="en-US"/>
        </w:rPr>
        <w:t>dodavatelů</w:t>
      </w:r>
      <w:r w:rsidRPr="006F3D14">
        <w:rPr>
          <w:rFonts w:ascii="Times New Roman" w:eastAsia="Calibri" w:hAnsi="Times New Roman" w:cs="Times New Roman"/>
          <w:szCs w:val="20"/>
          <w:lang w:val="x-none" w:eastAsia="en-US"/>
        </w:rPr>
        <w:t xml:space="preserve"> poskytnout subjektům provádějícím audit a kontrolu, nezbytné informace týkající se pod</w:t>
      </w:r>
      <w:r w:rsidR="00D25AE3">
        <w:rPr>
          <w:rFonts w:ascii="Times New Roman" w:eastAsia="Calibri" w:hAnsi="Times New Roman" w:cs="Times New Roman"/>
          <w:szCs w:val="20"/>
          <w:lang w:val="cs-CZ" w:eastAsia="en-US"/>
        </w:rPr>
        <w:t>dodavatelských</w:t>
      </w:r>
      <w:r w:rsidRPr="006F3D14">
        <w:rPr>
          <w:rFonts w:ascii="Times New Roman" w:eastAsia="Calibri" w:hAnsi="Times New Roman" w:cs="Times New Roman"/>
          <w:szCs w:val="20"/>
          <w:lang w:val="x-none" w:eastAsia="en-US"/>
        </w:rPr>
        <w:t xml:space="preserve"> činností. V případě porušení tohoto ustanovení není objednatel povinen uhradit práce provedené pod</w:t>
      </w:r>
      <w:r w:rsidR="00D25AE3">
        <w:rPr>
          <w:rFonts w:ascii="Times New Roman" w:eastAsia="Calibri" w:hAnsi="Times New Roman" w:cs="Times New Roman"/>
          <w:szCs w:val="20"/>
          <w:lang w:val="cs-CZ" w:eastAsia="en-US"/>
        </w:rPr>
        <w:t>dodavatelem</w:t>
      </w:r>
      <w:r w:rsidRPr="006F3D14">
        <w:rPr>
          <w:rFonts w:ascii="Times New Roman" w:eastAsia="Calibri" w:hAnsi="Times New Roman" w:cs="Times New Roman"/>
          <w:szCs w:val="20"/>
          <w:lang w:val="x-none" w:eastAsia="en-US"/>
        </w:rPr>
        <w:t>.</w:t>
      </w:r>
    </w:p>
    <w:p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Každá změna pod</w:t>
      </w:r>
      <w:r w:rsidR="00D25AE3">
        <w:rPr>
          <w:rFonts w:ascii="Times New Roman" w:eastAsia="Calibri" w:hAnsi="Times New Roman" w:cs="Times New Roman"/>
          <w:szCs w:val="20"/>
          <w:lang w:val="cs-CZ" w:eastAsia="en-US"/>
        </w:rPr>
        <w:t>dodavatele</w:t>
      </w:r>
      <w:r w:rsidRPr="006F3D14">
        <w:rPr>
          <w:rFonts w:ascii="Times New Roman" w:eastAsia="Calibri" w:hAnsi="Times New Roman" w:cs="Times New Roman"/>
          <w:szCs w:val="20"/>
          <w:lang w:val="x-none" w:eastAsia="en-US"/>
        </w:rPr>
        <w:t xml:space="preserve"> musí být předem s objednatelem projednána a odsouhlasena</w:t>
      </w:r>
      <w:r w:rsidR="00D25AE3">
        <w:rPr>
          <w:rFonts w:ascii="Times New Roman" w:eastAsia="Calibri" w:hAnsi="Times New Roman" w:cs="Times New Roman"/>
          <w:szCs w:val="20"/>
          <w:lang w:val="cs-CZ" w:eastAsia="en-US"/>
        </w:rPr>
        <w:t>.</w:t>
      </w:r>
    </w:p>
    <w:p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Ke změně </w:t>
      </w:r>
      <w:r w:rsidRPr="006F3D14">
        <w:rPr>
          <w:rFonts w:ascii="Times New Roman" w:eastAsia="Calibri" w:hAnsi="Times New Roman" w:cs="Times New Roman"/>
          <w:szCs w:val="20"/>
          <w:lang w:val="cs-CZ" w:eastAsia="en-US"/>
        </w:rPr>
        <w:t>pod</w:t>
      </w:r>
      <w:r w:rsidR="00D25AE3">
        <w:rPr>
          <w:rFonts w:ascii="Times New Roman" w:eastAsia="Calibri" w:hAnsi="Times New Roman" w:cs="Times New Roman"/>
          <w:szCs w:val="20"/>
          <w:lang w:val="cs-CZ" w:eastAsia="en-US"/>
        </w:rPr>
        <w:t>dodavatelů</w:t>
      </w:r>
      <w:r w:rsidRPr="006F3D14">
        <w:rPr>
          <w:rFonts w:ascii="Times New Roman" w:eastAsia="Calibri" w:hAnsi="Times New Roman" w:cs="Times New Roman"/>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6F3D14">
        <w:rPr>
          <w:rFonts w:ascii="Times New Roman" w:eastAsia="Calibri" w:hAnsi="Times New Roman" w:cs="Times New Roman"/>
          <w:szCs w:val="20"/>
          <w:lang w:val="cs-CZ" w:eastAsia="en-US"/>
        </w:rPr>
        <w:t>pod</w:t>
      </w:r>
      <w:r w:rsidR="00D25AE3">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x-none" w:eastAsia="en-US"/>
        </w:rPr>
        <w:t xml:space="preserve"> či osoba bude splňovat požadovanou část kvalifikace jako pod</w:t>
      </w:r>
      <w:r w:rsidR="00D25AE3">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x-none" w:eastAsia="en-US"/>
        </w:rPr>
        <w:t xml:space="preserve"> či osoba předchozí, a to ve stejném nebo větším rozsahu. </w:t>
      </w:r>
      <w:r w:rsidRPr="006F3D14">
        <w:rPr>
          <w:rFonts w:ascii="Times New Roman" w:eastAsia="Calibri" w:hAnsi="Times New Roman" w:cs="Times New Roman"/>
          <w:szCs w:val="20"/>
          <w:lang w:val="cs-CZ" w:eastAsia="en-US"/>
        </w:rPr>
        <w:t>Nový pod</w:t>
      </w:r>
      <w:r w:rsidR="003C172D">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cs-CZ" w:eastAsia="en-US"/>
        </w:rPr>
        <w:t xml:space="preserve"> musí splňovat kvalifikaci minimálně v rozsahu, v jakém byla prokázána v zadávacím řízení</w:t>
      </w:r>
    </w:p>
    <w:p w:rsidR="0082403C" w:rsidRPr="006F3D14" w:rsidRDefault="0082403C"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Závěrečná ustanovení</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v této smlouvě není stanoveno jinak, řídí se smluvní strany příslušnými ustanoveními NOZ.</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Smlouva je vyhotovena ve čtyřech stejnopisech, ve dvou vyhotoveních pro objednatele a ve dvou vyhotoveních pro zhotovitele a každý z nich má váhu originálu.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může být měněna pouze na základě písemných číslovaných dodatků podepsaných oběma smluvními stranami.</w:t>
      </w:r>
    </w:p>
    <w:p w:rsidR="008B2509" w:rsidRPr="006F3D14" w:rsidRDefault="008B2509"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6F3D14">
        <w:rPr>
          <w:rFonts w:ascii="Times New Roman" w:hAnsi="Times New Roman" w:cs="Times New Roman"/>
          <w:szCs w:val="20"/>
          <w:lang w:val="cs-CZ"/>
        </w:rPr>
        <w:t>schránky o</w:t>
      </w:r>
      <w:r w:rsidRPr="006F3D14">
        <w:rPr>
          <w:rFonts w:ascii="Times New Roman" w:hAnsi="Times New Roman" w:cs="Times New Roman"/>
          <w:szCs w:val="20"/>
          <w:lang w:val="cs-CZ"/>
        </w:rPr>
        <w:t>bjednatele.</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Závazky za plnění této smlouvy přecházejí v případě transformace zhotovitele nebo objednatele na jejich právní nástupce.</w:t>
      </w:r>
    </w:p>
    <w:p w:rsidR="005A2300" w:rsidRPr="006F3D14" w:rsidRDefault="00354192"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nabývá platnosti a účinnosti dnem jejího podpisu smluvními stranami.</w:t>
      </w:r>
    </w:p>
    <w:p w:rsidR="0093305D" w:rsidRPr="006F3D14" w:rsidRDefault="0093305D"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mlouvu včetně všech případných dohod, kterými se tato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mlouva doplňuje, mění, nahrazuje nebo ruší, a to prostřednictvím registru smluv. Smluvní strany se dále dohodly, že tuto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mlouvu zašle správci registru smluv k uveřejnění prostřednictvím registru smluv </w:t>
      </w:r>
      <w:r w:rsidR="006F51A7" w:rsidRPr="006F3D14">
        <w:rPr>
          <w:rFonts w:ascii="Times New Roman" w:hAnsi="Times New Roman" w:cs="Times New Roman"/>
          <w:szCs w:val="20"/>
          <w:lang w:val="cs-CZ"/>
        </w:rPr>
        <w:t>o</w:t>
      </w:r>
      <w:r w:rsidRPr="006F3D14">
        <w:rPr>
          <w:rFonts w:ascii="Times New Roman" w:hAnsi="Times New Roman" w:cs="Times New Roman"/>
          <w:szCs w:val="20"/>
          <w:lang w:val="x-none"/>
        </w:rPr>
        <w:t>bjednatel</w:t>
      </w:r>
      <w:r w:rsidRPr="006F3D14">
        <w:rPr>
          <w:rFonts w:ascii="Times New Roman" w:hAnsi="Times New Roman" w:cs="Times New Roman"/>
          <w:szCs w:val="20"/>
          <w:lang w:val="cs-CZ"/>
        </w:rPr>
        <w:t>.</w:t>
      </w:r>
    </w:p>
    <w:p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Bude-li dán zákonný důvod pro neuveřejnění této Smlouvy ani jejich dodatků, k tomuto článku Smlouvy se nepřihlíží. </w:t>
      </w:r>
    </w:p>
    <w:p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bere na vědomí, že </w:t>
      </w:r>
      <w:r w:rsidR="006F51A7" w:rsidRPr="006F3D14">
        <w:rPr>
          <w:rFonts w:ascii="Times New Roman" w:hAnsi="Times New Roman" w:cs="Times New Roman"/>
          <w:szCs w:val="20"/>
          <w:lang w:val="cs-CZ"/>
        </w:rPr>
        <w:t>o</w:t>
      </w:r>
      <w:r w:rsidRPr="006F3D14">
        <w:rPr>
          <w:rFonts w:ascii="Times New Roman" w:hAnsi="Times New Roman" w:cs="Times New Roman"/>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rsidR="005A2300" w:rsidRPr="006F3D14" w:rsidRDefault="005A2300"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rsidR="00354192" w:rsidRPr="006F3D14" w:rsidRDefault="00354192" w:rsidP="005A2300">
      <w:pPr>
        <w:rPr>
          <w:rFonts w:ascii="Times New Roman" w:hAnsi="Times New Roman" w:cs="Times New Roman"/>
          <w:szCs w:val="20"/>
          <w:lang w:val="cs-CZ"/>
        </w:rPr>
      </w:pPr>
    </w:p>
    <w:tbl>
      <w:tblPr>
        <w:tblStyle w:val="Prosttabulka41"/>
        <w:tblW w:w="0" w:type="auto"/>
        <w:tblLook w:val="0600" w:firstRow="0" w:lastRow="0" w:firstColumn="0" w:lastColumn="0" w:noHBand="1" w:noVBand="1"/>
      </w:tblPr>
      <w:tblGrid>
        <w:gridCol w:w="4531"/>
        <w:gridCol w:w="4531"/>
      </w:tblGrid>
      <w:tr w:rsidR="00354192" w:rsidRPr="006F3D14" w:rsidTr="00DA502E">
        <w:trPr>
          <w:trHeight w:val="1020"/>
        </w:trPr>
        <w:tc>
          <w:tcPr>
            <w:tcW w:w="4531" w:type="dxa"/>
          </w:tcPr>
          <w:p w:rsidR="00354192" w:rsidRPr="006F3D14" w:rsidRDefault="00354192" w:rsidP="00DA502E">
            <w:pPr>
              <w:spacing w:before="240"/>
              <w:rPr>
                <w:rFonts w:ascii="Times New Roman" w:hAnsi="Times New Roman" w:cs="Times New Roman"/>
                <w:szCs w:val="20"/>
                <w:lang w:val="cs-CZ"/>
              </w:rPr>
            </w:pPr>
            <w:r w:rsidRPr="0018058C">
              <w:rPr>
                <w:rFonts w:ascii="Times New Roman" w:hAnsi="Times New Roman" w:cs="Times New Roman"/>
                <w:szCs w:val="20"/>
                <w:lang w:val="cs-CZ"/>
              </w:rPr>
              <w:t>V ………………… dne ………………..</w:t>
            </w:r>
          </w:p>
          <w:p w:rsidR="00354192" w:rsidRPr="006F3D14" w:rsidRDefault="00354192" w:rsidP="00DA502E">
            <w:pPr>
              <w:spacing w:before="240"/>
              <w:rPr>
                <w:rFonts w:ascii="Times New Roman" w:hAnsi="Times New Roman" w:cs="Times New Roman"/>
                <w:szCs w:val="20"/>
                <w:lang w:val="cs-CZ"/>
              </w:rPr>
            </w:pPr>
          </w:p>
        </w:tc>
        <w:tc>
          <w:tcPr>
            <w:tcW w:w="4531" w:type="dxa"/>
          </w:tcPr>
          <w:p w:rsidR="00354192" w:rsidRPr="006F3D14" w:rsidRDefault="00354192" w:rsidP="00DA502E">
            <w:pPr>
              <w:spacing w:before="240"/>
              <w:rPr>
                <w:rFonts w:ascii="Times New Roman" w:hAnsi="Times New Roman" w:cs="Times New Roman"/>
                <w:szCs w:val="20"/>
                <w:lang w:val="cs-CZ"/>
              </w:rPr>
            </w:pPr>
            <w:r w:rsidRPr="006F3D14">
              <w:rPr>
                <w:rFonts w:ascii="Times New Roman" w:hAnsi="Times New Roman" w:cs="Times New Roman"/>
                <w:szCs w:val="20"/>
                <w:lang w:val="cs-CZ"/>
              </w:rPr>
              <w:t>V ………………… dne ………………..</w:t>
            </w:r>
          </w:p>
          <w:p w:rsidR="00354192" w:rsidRPr="006F3D14" w:rsidRDefault="00354192" w:rsidP="00DA502E">
            <w:pPr>
              <w:spacing w:before="240"/>
              <w:rPr>
                <w:rFonts w:ascii="Times New Roman" w:hAnsi="Times New Roman" w:cs="Times New Roman"/>
                <w:szCs w:val="20"/>
                <w:lang w:val="cs-CZ"/>
              </w:rPr>
            </w:pPr>
          </w:p>
        </w:tc>
      </w:tr>
      <w:tr w:rsidR="00354192" w:rsidRPr="006F3D14" w:rsidTr="00DA502E">
        <w:tc>
          <w:tcPr>
            <w:tcW w:w="4531" w:type="dxa"/>
          </w:tcPr>
          <w:p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objednatele:</w:t>
            </w:r>
            <w:r w:rsidRPr="006F3D14">
              <w:rPr>
                <w:rFonts w:ascii="Times New Roman" w:hAnsi="Times New Roman" w:cs="Times New Roman"/>
                <w:szCs w:val="20"/>
                <w:lang w:val="cs-CZ"/>
              </w:rPr>
              <w:tab/>
            </w:r>
          </w:p>
        </w:tc>
        <w:tc>
          <w:tcPr>
            <w:tcW w:w="4531" w:type="dxa"/>
          </w:tcPr>
          <w:p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zhotovitele:</w:t>
            </w:r>
          </w:p>
        </w:tc>
      </w:tr>
      <w:tr w:rsidR="00354192" w:rsidRPr="006F3D14" w:rsidTr="00DA502E">
        <w:trPr>
          <w:trHeight w:val="1299"/>
        </w:trPr>
        <w:tc>
          <w:tcPr>
            <w:tcW w:w="4531" w:type="dxa"/>
          </w:tcPr>
          <w:p w:rsidR="00354192" w:rsidRPr="006F3D14" w:rsidRDefault="00354192" w:rsidP="00DA502E">
            <w:pPr>
              <w:rPr>
                <w:rFonts w:ascii="Times New Roman" w:hAnsi="Times New Roman" w:cs="Times New Roman"/>
                <w:szCs w:val="20"/>
                <w:lang w:val="cs-CZ"/>
              </w:rPr>
            </w:pPr>
          </w:p>
          <w:p w:rsidR="00354192" w:rsidRPr="006F3D14" w:rsidRDefault="00354192" w:rsidP="00DA502E">
            <w:pPr>
              <w:rPr>
                <w:rFonts w:ascii="Times New Roman" w:hAnsi="Times New Roman" w:cs="Times New Roman"/>
                <w:szCs w:val="20"/>
                <w:lang w:val="cs-CZ"/>
              </w:rPr>
            </w:pPr>
          </w:p>
        </w:tc>
        <w:tc>
          <w:tcPr>
            <w:tcW w:w="4531" w:type="dxa"/>
          </w:tcPr>
          <w:p w:rsidR="00354192" w:rsidRPr="006F3D14" w:rsidRDefault="00354192" w:rsidP="00DA502E">
            <w:pPr>
              <w:rPr>
                <w:rFonts w:ascii="Times New Roman" w:hAnsi="Times New Roman" w:cs="Times New Roman"/>
                <w:szCs w:val="20"/>
                <w:lang w:val="cs-CZ"/>
              </w:rPr>
            </w:pPr>
          </w:p>
          <w:p w:rsidR="00354192" w:rsidRPr="006F3D14" w:rsidRDefault="00354192" w:rsidP="00DA502E">
            <w:pPr>
              <w:rPr>
                <w:rFonts w:ascii="Times New Roman" w:hAnsi="Times New Roman" w:cs="Times New Roman"/>
                <w:szCs w:val="20"/>
                <w:lang w:val="cs-CZ"/>
              </w:rPr>
            </w:pPr>
          </w:p>
        </w:tc>
      </w:tr>
      <w:tr w:rsidR="00354192" w:rsidRPr="006F3D14" w:rsidTr="00DA502E">
        <w:tc>
          <w:tcPr>
            <w:tcW w:w="4531" w:type="dxa"/>
          </w:tcPr>
          <w:p w:rsidR="00354192" w:rsidRPr="006F3D14" w:rsidRDefault="00354192" w:rsidP="00DA502E">
            <w:pPr>
              <w:pBdr>
                <w:bottom w:val="single" w:sz="6" w:space="1" w:color="auto"/>
              </w:pBdr>
              <w:ind w:right="459"/>
              <w:rPr>
                <w:rFonts w:ascii="Times New Roman" w:hAnsi="Times New Roman" w:cs="Times New Roman"/>
                <w:szCs w:val="20"/>
                <w:lang w:val="cs-CZ"/>
              </w:rPr>
            </w:pPr>
          </w:p>
          <w:p w:rsidR="00354192" w:rsidRPr="006F3D14" w:rsidRDefault="00354192" w:rsidP="00DA502E">
            <w:pPr>
              <w:rPr>
                <w:rFonts w:ascii="Times New Roman" w:hAnsi="Times New Roman" w:cs="Times New Roman"/>
                <w:szCs w:val="20"/>
                <w:lang w:val="cs-CZ"/>
              </w:rPr>
            </w:pPr>
          </w:p>
          <w:p w:rsidR="00354192" w:rsidRPr="006F3D14" w:rsidRDefault="00354192" w:rsidP="00DA502E">
            <w:pPr>
              <w:rPr>
                <w:rFonts w:ascii="Times New Roman" w:hAnsi="Times New Roman" w:cs="Times New Roman"/>
                <w:szCs w:val="20"/>
              </w:rPr>
            </w:pPr>
            <w:r w:rsidRPr="006F3D14">
              <w:rPr>
                <w:rFonts w:ascii="Times New Roman" w:hAnsi="Times New Roman" w:cs="Times New Roman"/>
                <w:szCs w:val="20"/>
              </w:rPr>
              <w:t>Jméno, příjmení</w:t>
            </w:r>
          </w:p>
          <w:p w:rsidR="00354192" w:rsidRPr="0018058C" w:rsidRDefault="00354192" w:rsidP="00DA502E">
            <w:pPr>
              <w:rPr>
                <w:rFonts w:ascii="Times New Roman" w:hAnsi="Times New Roman" w:cs="Times New Roman"/>
                <w:szCs w:val="20"/>
                <w:lang w:val="cs-CZ"/>
              </w:rPr>
            </w:pPr>
            <w:r w:rsidRPr="006F3D14">
              <w:rPr>
                <w:rFonts w:ascii="Times New Roman" w:hAnsi="Times New Roman" w:cs="Times New Roman"/>
                <w:szCs w:val="20"/>
              </w:rPr>
              <w:t>funkce</w:t>
            </w:r>
          </w:p>
        </w:tc>
        <w:tc>
          <w:tcPr>
            <w:tcW w:w="4531" w:type="dxa"/>
          </w:tcPr>
          <w:p w:rsidR="00354192" w:rsidRPr="006F3D14" w:rsidRDefault="00354192" w:rsidP="00DA502E">
            <w:pPr>
              <w:pBdr>
                <w:bottom w:val="single" w:sz="6" w:space="1" w:color="auto"/>
              </w:pBdr>
              <w:ind w:right="454"/>
              <w:rPr>
                <w:rFonts w:ascii="Times New Roman" w:hAnsi="Times New Roman" w:cs="Times New Roman"/>
                <w:szCs w:val="20"/>
                <w:lang w:val="cs-CZ"/>
              </w:rPr>
            </w:pPr>
          </w:p>
          <w:p w:rsidR="00354192" w:rsidRPr="006F3D14" w:rsidRDefault="00354192" w:rsidP="00DA502E">
            <w:pPr>
              <w:rPr>
                <w:rFonts w:ascii="Times New Roman" w:hAnsi="Times New Roman" w:cs="Times New Roman"/>
                <w:szCs w:val="20"/>
                <w:lang w:val="cs-CZ"/>
              </w:rPr>
            </w:pPr>
          </w:p>
          <w:p w:rsidR="00354192" w:rsidRPr="006F3D14" w:rsidRDefault="00354192" w:rsidP="00DA502E">
            <w:pPr>
              <w:rPr>
                <w:rFonts w:ascii="Times New Roman" w:hAnsi="Times New Roman" w:cs="Times New Roman"/>
                <w:szCs w:val="20"/>
              </w:rPr>
            </w:pPr>
            <w:r w:rsidRPr="006F3D14">
              <w:rPr>
                <w:rFonts w:ascii="Times New Roman" w:hAnsi="Times New Roman" w:cs="Times New Roman"/>
                <w:szCs w:val="20"/>
              </w:rPr>
              <w:t>Jméno, příjmení</w:t>
            </w:r>
          </w:p>
          <w:p w:rsidR="00354192" w:rsidRPr="006F3D14" w:rsidRDefault="00354192" w:rsidP="00DA502E">
            <w:pPr>
              <w:rPr>
                <w:rFonts w:ascii="Times New Roman" w:hAnsi="Times New Roman" w:cs="Times New Roman"/>
                <w:szCs w:val="20"/>
                <w:lang w:val="cs-CZ"/>
              </w:rPr>
            </w:pPr>
          </w:p>
        </w:tc>
      </w:tr>
      <w:tr w:rsidR="00FD1B71" w:rsidRPr="006F3D14" w:rsidTr="00DA502E">
        <w:tc>
          <w:tcPr>
            <w:tcW w:w="9062" w:type="dxa"/>
            <w:gridSpan w:val="2"/>
          </w:tcPr>
          <w:p w:rsidR="00FD1B71" w:rsidRDefault="00354192" w:rsidP="00FD1B71">
            <w:pPr>
              <w:spacing w:before="240"/>
              <w:rPr>
                <w:rFonts w:ascii="Times New Roman" w:hAnsi="Times New Roman" w:cs="Times New Roman"/>
                <w:szCs w:val="20"/>
                <w:lang w:val="cs-CZ"/>
              </w:rPr>
            </w:pPr>
            <w:r w:rsidRPr="006F3D14">
              <w:rPr>
                <w:rFonts w:ascii="Times New Roman" w:hAnsi="Times New Roman" w:cs="Times New Roman"/>
                <w:szCs w:val="20"/>
                <w:lang w:val="cs-CZ"/>
              </w:rPr>
              <w:t xml:space="preserve">Příloha: </w:t>
            </w:r>
            <w:r w:rsidR="00FD1B71" w:rsidRPr="006F3D14">
              <w:rPr>
                <w:rFonts w:ascii="Times New Roman" w:hAnsi="Times New Roman" w:cs="Times New Roman"/>
                <w:szCs w:val="20"/>
                <w:lang w:val="cs-CZ"/>
              </w:rPr>
              <w:t xml:space="preserve"> Položkový výkaz činností</w:t>
            </w:r>
          </w:p>
          <w:p w:rsidR="001A27E0" w:rsidRPr="006F3D14" w:rsidRDefault="001A27E0" w:rsidP="00FD1B71">
            <w:pPr>
              <w:spacing w:before="240"/>
              <w:rPr>
                <w:rFonts w:ascii="Times New Roman" w:hAnsi="Times New Roman" w:cs="Times New Roman"/>
                <w:szCs w:val="20"/>
                <w:lang w:val="cs-CZ"/>
              </w:rPr>
            </w:pPr>
            <w:r>
              <w:rPr>
                <w:rFonts w:ascii="Times New Roman" w:hAnsi="Times New Roman" w:cs="Times New Roman"/>
                <w:szCs w:val="20"/>
                <w:lang w:val="cs-CZ"/>
              </w:rPr>
              <w:t xml:space="preserve">             Podrobná specifikace díla        </w:t>
            </w:r>
          </w:p>
          <w:p w:rsidR="00DA502E" w:rsidRPr="006F3D14" w:rsidRDefault="00DA502E" w:rsidP="00FD1B71">
            <w:pPr>
              <w:spacing w:before="240"/>
              <w:rPr>
                <w:rFonts w:ascii="Times New Roman" w:hAnsi="Times New Roman" w:cs="Times New Roman"/>
                <w:szCs w:val="20"/>
                <w:lang w:val="cs-CZ"/>
              </w:rPr>
            </w:pPr>
          </w:p>
        </w:tc>
      </w:tr>
    </w:tbl>
    <w:p w:rsidR="00B52699" w:rsidRPr="006F3D14" w:rsidRDefault="00B52699" w:rsidP="00FD1B71">
      <w:pPr>
        <w:pStyle w:val="Odstaveca"/>
        <w:numPr>
          <w:ilvl w:val="0"/>
          <w:numId w:val="0"/>
        </w:numPr>
        <w:rPr>
          <w:rFonts w:ascii="Times New Roman" w:hAnsi="Times New Roman" w:cs="Times New Roman"/>
          <w:sz w:val="24"/>
        </w:rPr>
      </w:pPr>
    </w:p>
    <w:sectPr w:rsidR="00B52699" w:rsidRPr="006F3D14"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5965" w:rsidRDefault="008E5965">
      <w:pPr>
        <w:spacing w:after="0" w:line="240" w:lineRule="auto"/>
      </w:pPr>
      <w:r>
        <w:separator/>
      </w:r>
    </w:p>
  </w:endnote>
  <w:endnote w:type="continuationSeparator" w:id="0">
    <w:p w:rsidR="008E5965" w:rsidRDefault="008E59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9E7" w:rsidRDefault="00D949E7">
    <w:pPr>
      <w:pStyle w:val="Zpat"/>
      <w:pBdr>
        <w:bottom w:val="single" w:sz="6" w:space="1" w:color="auto"/>
      </w:pBdr>
      <w:jc w:val="right"/>
    </w:pPr>
  </w:p>
  <w:p w:rsidR="00D949E7" w:rsidRPr="0025120D" w:rsidRDefault="00326D74">
    <w:pPr>
      <w:pStyle w:val="Zpat"/>
      <w:jc w:val="right"/>
      <w:rPr>
        <w:sz w:val="16"/>
      </w:rPr>
    </w:pPr>
    <w:sdt>
      <w:sdtPr>
        <w:rPr>
          <w:sz w:val="16"/>
        </w:rPr>
        <w:id w:val="1990212039"/>
        <w:docPartObj>
          <w:docPartGallery w:val="Page Numbers (Bottom of Page)"/>
          <w:docPartUnique/>
        </w:docPartObj>
      </w:sdtPr>
      <w:sdtEndPr/>
      <w:sdtContent>
        <w:r w:rsidR="00D949E7">
          <w:rPr>
            <w:sz w:val="16"/>
          </w:rPr>
          <w:t xml:space="preserve">Strana </w:t>
        </w:r>
        <w:r w:rsidR="00D949E7" w:rsidRPr="0025120D">
          <w:rPr>
            <w:sz w:val="16"/>
          </w:rPr>
          <w:fldChar w:fldCharType="begin"/>
        </w:r>
        <w:r w:rsidR="00D949E7" w:rsidRPr="0025120D">
          <w:rPr>
            <w:sz w:val="16"/>
          </w:rPr>
          <w:instrText>PAGE   \* MERGEFORMAT</w:instrText>
        </w:r>
        <w:r w:rsidR="00D949E7" w:rsidRPr="0025120D">
          <w:rPr>
            <w:sz w:val="16"/>
          </w:rPr>
          <w:fldChar w:fldCharType="separate"/>
        </w:r>
        <w:r w:rsidRPr="00326D74">
          <w:rPr>
            <w:noProof/>
            <w:sz w:val="16"/>
            <w:lang w:val="cs-CZ"/>
          </w:rPr>
          <w:t>2</w:t>
        </w:r>
        <w:r w:rsidR="00D949E7" w:rsidRPr="0025120D">
          <w:rPr>
            <w:sz w:val="16"/>
          </w:rPr>
          <w:fldChar w:fldCharType="end"/>
        </w:r>
      </w:sdtContent>
    </w:sdt>
  </w:p>
  <w:p w:rsidR="00D949E7" w:rsidRPr="0072075B" w:rsidRDefault="00D949E7">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5965" w:rsidRDefault="008E5965">
      <w:pPr>
        <w:spacing w:after="0" w:line="240" w:lineRule="auto"/>
      </w:pPr>
      <w:r>
        <w:separator/>
      </w:r>
    </w:p>
  </w:footnote>
  <w:footnote w:type="continuationSeparator" w:id="0">
    <w:p w:rsidR="008E5965" w:rsidRDefault="008E59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9E7" w:rsidRPr="0025120D" w:rsidRDefault="00D949E7"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142E7F">
      <w:rPr>
        <w:sz w:val="16"/>
        <w:lang w:val="cs-CZ"/>
      </w:rPr>
      <w:t xml:space="preserve">Orasice </w:t>
    </w:r>
    <w:ins w:id="1" w:author="Administrator" w:date="2017-02-15T08:00:00Z">
      <w:r w:rsidR="002D038C">
        <w:rPr>
          <w:sz w:val="16"/>
          <w:lang w:val="cs-CZ"/>
        </w:rPr>
        <w:t>a části k. ú. Radonice nad Ohří</w:t>
      </w:r>
    </w:ins>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9E7" w:rsidRPr="0001592E" w:rsidRDefault="00D949E7" w:rsidP="002D038C">
    <w:pPr>
      <w:pStyle w:val="Zhlav"/>
      <w:pBdr>
        <w:bottom w:val="single" w:sz="6" w:space="1" w:color="auto"/>
      </w:pBdr>
      <w:tabs>
        <w:tab w:val="clear" w:pos="4536"/>
        <w:tab w:val="clear" w:pos="9072"/>
        <w:tab w:val="left" w:pos="3969"/>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rsidR="00D949E7" w:rsidRPr="0001592E" w:rsidRDefault="00D949E7" w:rsidP="002D038C">
    <w:pPr>
      <w:pStyle w:val="Zhlav"/>
      <w:pBdr>
        <w:bottom w:val="single" w:sz="6" w:space="1" w:color="auto"/>
      </w:pBdr>
      <w:tabs>
        <w:tab w:val="clear" w:pos="4536"/>
        <w:tab w:val="clear" w:pos="9072"/>
        <w:tab w:val="left" w:pos="3969"/>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rsidR="00D949E7" w:rsidRPr="0001592E" w:rsidRDefault="00D949E7" w:rsidP="002D038C">
    <w:pPr>
      <w:pStyle w:val="Zhlav"/>
      <w:pBdr>
        <w:bottom w:val="single" w:sz="6" w:space="1" w:color="auto"/>
      </w:pBdr>
      <w:tabs>
        <w:tab w:val="clear" w:pos="4536"/>
        <w:tab w:val="clear" w:pos="9072"/>
        <w:tab w:val="left" w:pos="3969"/>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142E7F">
      <w:rPr>
        <w:rFonts w:ascii="Times New Roman" w:hAnsi="Times New Roman" w:cs="Times New Roman"/>
        <w:sz w:val="16"/>
      </w:rPr>
      <w:t>Orasice</w:t>
    </w:r>
    <w:ins w:id="2" w:author="Administrator" w:date="2017-02-15T07:59:00Z">
      <w:r w:rsidR="002D038C">
        <w:rPr>
          <w:rFonts w:ascii="Times New Roman" w:hAnsi="Times New Roman" w:cs="Times New Roman"/>
          <w:sz w:val="16"/>
        </w:rPr>
        <w:t xml:space="preserve"> a části k. </w:t>
      </w:r>
      <w:r w:rsidR="00326D74">
        <w:rPr>
          <w:rFonts w:ascii="Times New Roman" w:hAnsi="Times New Roman" w:cs="Times New Roman"/>
          <w:sz w:val="16"/>
        </w:rPr>
        <w:t>ú</w:t>
      </w:r>
      <w:r w:rsidR="002D038C">
        <w:rPr>
          <w:rFonts w:ascii="Times New Roman" w:hAnsi="Times New Roman" w:cs="Times New Roman"/>
          <w:sz w:val="16"/>
        </w:rPr>
        <w:t>. Radonice nad Ohří</w:t>
      </w:r>
    </w:ins>
  </w:p>
  <w:p w:rsidR="00D949E7" w:rsidRPr="0025120D" w:rsidRDefault="00D949E7">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141"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91D71"/>
    <w:rsid w:val="0009544E"/>
    <w:rsid w:val="000A0DA0"/>
    <w:rsid w:val="000B1E86"/>
    <w:rsid w:val="000B6251"/>
    <w:rsid w:val="000C0BD2"/>
    <w:rsid w:val="000D0C30"/>
    <w:rsid w:val="000D1382"/>
    <w:rsid w:val="000D24BD"/>
    <w:rsid w:val="000D2B45"/>
    <w:rsid w:val="000D749B"/>
    <w:rsid w:val="000E2380"/>
    <w:rsid w:val="000E628C"/>
    <w:rsid w:val="000F3508"/>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42E7F"/>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6F99"/>
    <w:rsid w:val="001A08EF"/>
    <w:rsid w:val="001A27E0"/>
    <w:rsid w:val="001B178C"/>
    <w:rsid w:val="001D09E6"/>
    <w:rsid w:val="001E7AD4"/>
    <w:rsid w:val="001F0491"/>
    <w:rsid w:val="001F09CB"/>
    <w:rsid w:val="001F09EB"/>
    <w:rsid w:val="001F5AF2"/>
    <w:rsid w:val="00205DFC"/>
    <w:rsid w:val="00207846"/>
    <w:rsid w:val="00207B39"/>
    <w:rsid w:val="0021157D"/>
    <w:rsid w:val="00213F86"/>
    <w:rsid w:val="00225DBD"/>
    <w:rsid w:val="0023089D"/>
    <w:rsid w:val="00234B50"/>
    <w:rsid w:val="0023503B"/>
    <w:rsid w:val="00240B25"/>
    <w:rsid w:val="00242179"/>
    <w:rsid w:val="00242212"/>
    <w:rsid w:val="0024266D"/>
    <w:rsid w:val="002427ED"/>
    <w:rsid w:val="00244904"/>
    <w:rsid w:val="00256693"/>
    <w:rsid w:val="00257492"/>
    <w:rsid w:val="00262BA3"/>
    <w:rsid w:val="00265825"/>
    <w:rsid w:val="002659CD"/>
    <w:rsid w:val="00276E15"/>
    <w:rsid w:val="0028248E"/>
    <w:rsid w:val="0028504E"/>
    <w:rsid w:val="00295DC7"/>
    <w:rsid w:val="002A08E6"/>
    <w:rsid w:val="002A1264"/>
    <w:rsid w:val="002A16BB"/>
    <w:rsid w:val="002A589C"/>
    <w:rsid w:val="002C3B63"/>
    <w:rsid w:val="002D02B2"/>
    <w:rsid w:val="002D038C"/>
    <w:rsid w:val="002D21C5"/>
    <w:rsid w:val="002D3562"/>
    <w:rsid w:val="002D6287"/>
    <w:rsid w:val="002E6B1D"/>
    <w:rsid w:val="00300DAC"/>
    <w:rsid w:val="003073D3"/>
    <w:rsid w:val="00310F4E"/>
    <w:rsid w:val="003244C5"/>
    <w:rsid w:val="003256CA"/>
    <w:rsid w:val="00326D74"/>
    <w:rsid w:val="0033229F"/>
    <w:rsid w:val="0033379C"/>
    <w:rsid w:val="00334361"/>
    <w:rsid w:val="0033718B"/>
    <w:rsid w:val="00337332"/>
    <w:rsid w:val="0034244B"/>
    <w:rsid w:val="0034595D"/>
    <w:rsid w:val="00351759"/>
    <w:rsid w:val="00352374"/>
    <w:rsid w:val="00354192"/>
    <w:rsid w:val="00354BC6"/>
    <w:rsid w:val="0036315A"/>
    <w:rsid w:val="0036335F"/>
    <w:rsid w:val="00371F2D"/>
    <w:rsid w:val="00381DA3"/>
    <w:rsid w:val="00383C87"/>
    <w:rsid w:val="00386C75"/>
    <w:rsid w:val="00393AB7"/>
    <w:rsid w:val="003A301E"/>
    <w:rsid w:val="003A3237"/>
    <w:rsid w:val="003A32BC"/>
    <w:rsid w:val="003A47AA"/>
    <w:rsid w:val="003A6BFA"/>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4572B"/>
    <w:rsid w:val="004545C4"/>
    <w:rsid w:val="0045784F"/>
    <w:rsid w:val="00460566"/>
    <w:rsid w:val="00461F25"/>
    <w:rsid w:val="00462A6F"/>
    <w:rsid w:val="00462F02"/>
    <w:rsid w:val="004662C1"/>
    <w:rsid w:val="0047149C"/>
    <w:rsid w:val="0047180D"/>
    <w:rsid w:val="00475203"/>
    <w:rsid w:val="004758C4"/>
    <w:rsid w:val="004832A1"/>
    <w:rsid w:val="00483450"/>
    <w:rsid w:val="0049654A"/>
    <w:rsid w:val="004A004B"/>
    <w:rsid w:val="004A354F"/>
    <w:rsid w:val="004A6BC1"/>
    <w:rsid w:val="004C1C50"/>
    <w:rsid w:val="004C6B32"/>
    <w:rsid w:val="004D10C9"/>
    <w:rsid w:val="004D1E9A"/>
    <w:rsid w:val="004D27E0"/>
    <w:rsid w:val="004D44B2"/>
    <w:rsid w:val="004D734B"/>
    <w:rsid w:val="004E0DEB"/>
    <w:rsid w:val="004F31ED"/>
    <w:rsid w:val="004F5C66"/>
    <w:rsid w:val="00503312"/>
    <w:rsid w:val="00506D94"/>
    <w:rsid w:val="00510E41"/>
    <w:rsid w:val="00511EB0"/>
    <w:rsid w:val="005121FE"/>
    <w:rsid w:val="0051293F"/>
    <w:rsid w:val="00514C05"/>
    <w:rsid w:val="005158CC"/>
    <w:rsid w:val="0051703F"/>
    <w:rsid w:val="005209B0"/>
    <w:rsid w:val="00521924"/>
    <w:rsid w:val="00525997"/>
    <w:rsid w:val="00531CFF"/>
    <w:rsid w:val="00534435"/>
    <w:rsid w:val="0053488D"/>
    <w:rsid w:val="00535AF1"/>
    <w:rsid w:val="005426BB"/>
    <w:rsid w:val="00545F54"/>
    <w:rsid w:val="00553DE3"/>
    <w:rsid w:val="0055670A"/>
    <w:rsid w:val="00561043"/>
    <w:rsid w:val="005620A8"/>
    <w:rsid w:val="005622B6"/>
    <w:rsid w:val="00565450"/>
    <w:rsid w:val="00571B92"/>
    <w:rsid w:val="00582E7C"/>
    <w:rsid w:val="0058538D"/>
    <w:rsid w:val="0058565F"/>
    <w:rsid w:val="00593039"/>
    <w:rsid w:val="00593582"/>
    <w:rsid w:val="00594249"/>
    <w:rsid w:val="005A2300"/>
    <w:rsid w:val="005A673D"/>
    <w:rsid w:val="005A6814"/>
    <w:rsid w:val="005A6A7A"/>
    <w:rsid w:val="005C1CA3"/>
    <w:rsid w:val="005D1810"/>
    <w:rsid w:val="005E220A"/>
    <w:rsid w:val="005E6C74"/>
    <w:rsid w:val="005F52C9"/>
    <w:rsid w:val="00600E64"/>
    <w:rsid w:val="00627AC3"/>
    <w:rsid w:val="00630E42"/>
    <w:rsid w:val="0063245B"/>
    <w:rsid w:val="00633FAA"/>
    <w:rsid w:val="00640BAC"/>
    <w:rsid w:val="00643111"/>
    <w:rsid w:val="006531F0"/>
    <w:rsid w:val="00664216"/>
    <w:rsid w:val="00664D6B"/>
    <w:rsid w:val="00670A1F"/>
    <w:rsid w:val="006776A2"/>
    <w:rsid w:val="00680DC3"/>
    <w:rsid w:val="006917EB"/>
    <w:rsid w:val="006A0C07"/>
    <w:rsid w:val="006A0DB9"/>
    <w:rsid w:val="006A11D8"/>
    <w:rsid w:val="006A2168"/>
    <w:rsid w:val="006A617C"/>
    <w:rsid w:val="006B1ACE"/>
    <w:rsid w:val="006B2AC7"/>
    <w:rsid w:val="006C18DA"/>
    <w:rsid w:val="006C43AD"/>
    <w:rsid w:val="006C7BBC"/>
    <w:rsid w:val="006D36B0"/>
    <w:rsid w:val="006E71B1"/>
    <w:rsid w:val="006F3D14"/>
    <w:rsid w:val="006F51A7"/>
    <w:rsid w:val="006F5C49"/>
    <w:rsid w:val="006F7F46"/>
    <w:rsid w:val="00702F1E"/>
    <w:rsid w:val="00703DD4"/>
    <w:rsid w:val="007078AC"/>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6BAF"/>
    <w:rsid w:val="007C205A"/>
    <w:rsid w:val="007C205C"/>
    <w:rsid w:val="007C3FE5"/>
    <w:rsid w:val="007C6AC2"/>
    <w:rsid w:val="007C6AF2"/>
    <w:rsid w:val="007D041D"/>
    <w:rsid w:val="007D4211"/>
    <w:rsid w:val="007E6C99"/>
    <w:rsid w:val="007E72B5"/>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5190"/>
    <w:rsid w:val="008831F4"/>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7260A"/>
    <w:rsid w:val="00982F36"/>
    <w:rsid w:val="009927D7"/>
    <w:rsid w:val="00993395"/>
    <w:rsid w:val="009958AC"/>
    <w:rsid w:val="00997885"/>
    <w:rsid w:val="009A47DA"/>
    <w:rsid w:val="009A7F06"/>
    <w:rsid w:val="009B424F"/>
    <w:rsid w:val="009C1C0B"/>
    <w:rsid w:val="009C3147"/>
    <w:rsid w:val="009D4227"/>
    <w:rsid w:val="009E113C"/>
    <w:rsid w:val="009E1B34"/>
    <w:rsid w:val="009E271F"/>
    <w:rsid w:val="009E46D6"/>
    <w:rsid w:val="009F2FA2"/>
    <w:rsid w:val="00A11AF8"/>
    <w:rsid w:val="00A127F4"/>
    <w:rsid w:val="00A1565A"/>
    <w:rsid w:val="00A17AE4"/>
    <w:rsid w:val="00A238BE"/>
    <w:rsid w:val="00A25D5D"/>
    <w:rsid w:val="00A3084C"/>
    <w:rsid w:val="00A34112"/>
    <w:rsid w:val="00A36D24"/>
    <w:rsid w:val="00A60CAF"/>
    <w:rsid w:val="00A66DE3"/>
    <w:rsid w:val="00A679CA"/>
    <w:rsid w:val="00A70A90"/>
    <w:rsid w:val="00A736FC"/>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B02333"/>
    <w:rsid w:val="00B05271"/>
    <w:rsid w:val="00B12CBD"/>
    <w:rsid w:val="00B1328A"/>
    <w:rsid w:val="00B15BC8"/>
    <w:rsid w:val="00B21A18"/>
    <w:rsid w:val="00B21E8C"/>
    <w:rsid w:val="00B24733"/>
    <w:rsid w:val="00B3524E"/>
    <w:rsid w:val="00B4708C"/>
    <w:rsid w:val="00B476CC"/>
    <w:rsid w:val="00B50A0A"/>
    <w:rsid w:val="00B50D7E"/>
    <w:rsid w:val="00B52699"/>
    <w:rsid w:val="00B67F90"/>
    <w:rsid w:val="00B728CC"/>
    <w:rsid w:val="00B73EC4"/>
    <w:rsid w:val="00B747ED"/>
    <w:rsid w:val="00B80771"/>
    <w:rsid w:val="00B80BB4"/>
    <w:rsid w:val="00B8217F"/>
    <w:rsid w:val="00B84419"/>
    <w:rsid w:val="00B85766"/>
    <w:rsid w:val="00B93DC4"/>
    <w:rsid w:val="00B95798"/>
    <w:rsid w:val="00BA30C8"/>
    <w:rsid w:val="00BC2FFE"/>
    <w:rsid w:val="00BC7B0A"/>
    <w:rsid w:val="00BD7BD4"/>
    <w:rsid w:val="00BE0367"/>
    <w:rsid w:val="00BE645E"/>
    <w:rsid w:val="00BF1F63"/>
    <w:rsid w:val="00BF6373"/>
    <w:rsid w:val="00BF7C39"/>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1BF8"/>
    <w:rsid w:val="00C62CB2"/>
    <w:rsid w:val="00C63517"/>
    <w:rsid w:val="00C64AA0"/>
    <w:rsid w:val="00C7041B"/>
    <w:rsid w:val="00C708CB"/>
    <w:rsid w:val="00C81485"/>
    <w:rsid w:val="00CA2386"/>
    <w:rsid w:val="00CA3A35"/>
    <w:rsid w:val="00CC079C"/>
    <w:rsid w:val="00CC11F9"/>
    <w:rsid w:val="00CC20CC"/>
    <w:rsid w:val="00CC4596"/>
    <w:rsid w:val="00CC60BA"/>
    <w:rsid w:val="00CD0DF7"/>
    <w:rsid w:val="00CD0FD2"/>
    <w:rsid w:val="00CD1E8E"/>
    <w:rsid w:val="00CD3DEA"/>
    <w:rsid w:val="00CE62D7"/>
    <w:rsid w:val="00CF0F21"/>
    <w:rsid w:val="00CF13ED"/>
    <w:rsid w:val="00CF5DEF"/>
    <w:rsid w:val="00D01D2D"/>
    <w:rsid w:val="00D07F47"/>
    <w:rsid w:val="00D15E3B"/>
    <w:rsid w:val="00D15F51"/>
    <w:rsid w:val="00D16C8E"/>
    <w:rsid w:val="00D2036C"/>
    <w:rsid w:val="00D22BB2"/>
    <w:rsid w:val="00D24698"/>
    <w:rsid w:val="00D25AE3"/>
    <w:rsid w:val="00D317A8"/>
    <w:rsid w:val="00D3281B"/>
    <w:rsid w:val="00D3334C"/>
    <w:rsid w:val="00D35E54"/>
    <w:rsid w:val="00D41DE4"/>
    <w:rsid w:val="00D478F2"/>
    <w:rsid w:val="00D52A3D"/>
    <w:rsid w:val="00D53632"/>
    <w:rsid w:val="00D54AD2"/>
    <w:rsid w:val="00D60114"/>
    <w:rsid w:val="00D73FD3"/>
    <w:rsid w:val="00D82CE7"/>
    <w:rsid w:val="00D8360A"/>
    <w:rsid w:val="00D90376"/>
    <w:rsid w:val="00D94687"/>
    <w:rsid w:val="00D949E7"/>
    <w:rsid w:val="00D95335"/>
    <w:rsid w:val="00DA502E"/>
    <w:rsid w:val="00DA71D2"/>
    <w:rsid w:val="00DB01CB"/>
    <w:rsid w:val="00DB4D92"/>
    <w:rsid w:val="00DB7F55"/>
    <w:rsid w:val="00DC4DE2"/>
    <w:rsid w:val="00DD1FE9"/>
    <w:rsid w:val="00DF1266"/>
    <w:rsid w:val="00E002B1"/>
    <w:rsid w:val="00E006FC"/>
    <w:rsid w:val="00E064C6"/>
    <w:rsid w:val="00E223E2"/>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5062"/>
    <w:rsid w:val="00E85730"/>
    <w:rsid w:val="00EA046B"/>
    <w:rsid w:val="00EA5770"/>
    <w:rsid w:val="00EB1C00"/>
    <w:rsid w:val="00EB3D49"/>
    <w:rsid w:val="00EC39F1"/>
    <w:rsid w:val="00ED2A14"/>
    <w:rsid w:val="00EE339A"/>
    <w:rsid w:val="00EE5863"/>
    <w:rsid w:val="00EF2837"/>
    <w:rsid w:val="00EF37ED"/>
    <w:rsid w:val="00F00929"/>
    <w:rsid w:val="00F061C4"/>
    <w:rsid w:val="00F119E4"/>
    <w:rsid w:val="00F127AC"/>
    <w:rsid w:val="00F165E6"/>
    <w:rsid w:val="00F166AB"/>
    <w:rsid w:val="00F20137"/>
    <w:rsid w:val="00F21B2B"/>
    <w:rsid w:val="00F263F4"/>
    <w:rsid w:val="00F342EB"/>
    <w:rsid w:val="00F34418"/>
    <w:rsid w:val="00F34BC2"/>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995BE68"/>
  <w15:docId w15:val="{6925B85F-8729-4D3F-95D0-DAF6A3EB6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7D75DE-5EB3-4517-89E0-328BD93B0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18</Pages>
  <Words>7988</Words>
  <Characters>47135</Characters>
  <Application>Microsoft Office Word</Application>
  <DocSecurity>0</DocSecurity>
  <Lines>392</Lines>
  <Paragraphs>110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Administrator</cp:lastModifiedBy>
  <cp:revision>4</cp:revision>
  <cp:lastPrinted>2016-11-18T08:49:00Z</cp:lastPrinted>
  <dcterms:created xsi:type="dcterms:W3CDTF">2017-02-13T14:12:00Z</dcterms:created>
  <dcterms:modified xsi:type="dcterms:W3CDTF">2017-02-15T07:34:00Z</dcterms:modified>
</cp:coreProperties>
</file>